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rPr>
          <w:rFonts w:hint="default" w:ascii="Times New Roman" w:hAnsi="Times New Roman" w:eastAsia="黑体" w:cs="Times New Roman"/>
          <w:b/>
          <w:kern w:val="0"/>
          <w:sz w:val="50"/>
          <w:szCs w:val="50"/>
          <w:lang w:bidi="en-US"/>
        </w:rPr>
      </w:pPr>
      <w:bookmarkStart w:id="62" w:name="_GoBack"/>
      <w:bookmarkEnd w:id="62"/>
    </w:p>
    <w:p>
      <w:pPr>
        <w:spacing w:line="480" w:lineRule="auto"/>
        <w:ind w:firstLine="0" w:firstLineChars="0"/>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before="120" w:after="120" w:line="480" w:lineRule="auto"/>
        <w:ind w:firstLine="0" w:firstLineChars="0"/>
        <w:jc w:val="center"/>
        <w:rPr>
          <w:rFonts w:hint="default" w:ascii="Times New Roman" w:hAnsi="Times New Roman" w:cs="Times New Roman"/>
          <w:b/>
          <w:sz w:val="44"/>
          <w:szCs w:val="44"/>
        </w:rPr>
      </w:pPr>
      <w:r>
        <w:rPr>
          <w:rFonts w:hint="default" w:ascii="Times New Roman" w:hAnsi="Times New Roman" w:cs="Times New Roman"/>
          <w:b/>
          <w:sz w:val="44"/>
          <w:szCs w:val="44"/>
        </w:rPr>
        <w:t>财政项目支出绩效评价报告</w:t>
      </w: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cs="Times New Roman"/>
          <w:kern w:val="0"/>
          <w:sz w:val="30"/>
          <w:szCs w:val="30"/>
          <w:lang w:bidi="en-US"/>
        </w:rPr>
      </w:pPr>
    </w:p>
    <w:p>
      <w:pPr>
        <w:spacing w:line="480" w:lineRule="auto"/>
        <w:ind w:firstLine="1411" w:firstLineChars="441"/>
        <w:jc w:val="left"/>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项目名称：疫情指挥部综合组经费</w:t>
      </w:r>
    </w:p>
    <w:p>
      <w:pPr>
        <w:spacing w:line="480" w:lineRule="auto"/>
        <w:ind w:left="280" w:leftChars="100" w:firstLine="1091" w:firstLineChars="341"/>
        <w:jc w:val="left"/>
        <w:rPr>
          <w:rFonts w:hint="eastAsia" w:ascii="Times New Roman" w:hAnsi="Times New Roman" w:eastAsia="仿宋_GB2312" w:cs="Times New Roman"/>
          <w:kern w:val="0"/>
          <w:sz w:val="32"/>
          <w:szCs w:val="32"/>
          <w:lang w:eastAsia="zh-CN" w:bidi="en-US"/>
        </w:rPr>
      </w:pPr>
      <w:r>
        <w:rPr>
          <w:rFonts w:hint="default" w:ascii="Times New Roman" w:hAnsi="Times New Roman" w:cs="Times New Roman"/>
          <w:kern w:val="0"/>
          <w:sz w:val="32"/>
          <w:szCs w:val="32"/>
          <w:lang w:bidi="en-US"/>
        </w:rPr>
        <w:t>项目单位：</w:t>
      </w:r>
      <w:r>
        <w:rPr>
          <w:rFonts w:hint="eastAsia" w:ascii="Times New Roman" w:hAnsi="Times New Roman" w:cs="Times New Roman"/>
          <w:kern w:val="0"/>
          <w:sz w:val="32"/>
          <w:szCs w:val="32"/>
          <w:lang w:eastAsia="zh-CN" w:bidi="en-US"/>
        </w:rPr>
        <w:t>县人民政府办公室（信访局）</w:t>
      </w:r>
    </w:p>
    <w:p>
      <w:pPr>
        <w:spacing w:line="480" w:lineRule="auto"/>
        <w:ind w:left="280" w:leftChars="100" w:firstLine="1091" w:firstLineChars="341"/>
        <w:jc w:val="left"/>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主管部门：</w:t>
      </w:r>
      <w:r>
        <w:rPr>
          <w:rFonts w:hint="eastAsia" w:ascii="Times New Roman" w:hAnsi="Times New Roman" w:cs="Times New Roman"/>
          <w:kern w:val="0"/>
          <w:sz w:val="32"/>
          <w:szCs w:val="32"/>
          <w:lang w:eastAsia="zh-CN" w:bidi="en-US"/>
        </w:rPr>
        <w:t>县人民政府办公室（信访局）</w:t>
      </w:r>
    </w:p>
    <w:p>
      <w:pPr>
        <w:spacing w:line="480" w:lineRule="auto"/>
        <w:ind w:firstLine="1411" w:firstLineChars="441"/>
        <w:jc w:val="left"/>
        <w:rPr>
          <w:rFonts w:hint="default" w:ascii="Times New Roman" w:hAnsi="Times New Roman" w:cs="Times New Roman"/>
          <w:kern w:val="0"/>
          <w:sz w:val="32"/>
          <w:szCs w:val="32"/>
          <w:lang w:bidi="en-US"/>
        </w:rPr>
      </w:pPr>
    </w:p>
    <w:p>
      <w:pPr>
        <w:spacing w:line="480" w:lineRule="auto"/>
        <w:ind w:firstLine="0" w:firstLineChars="0"/>
        <w:rPr>
          <w:rFonts w:hint="default" w:ascii="Times New Roman" w:hAnsi="Times New Roman" w:eastAsia="黑体" w:cs="Times New Roman"/>
          <w:b/>
          <w:kern w:val="0"/>
          <w:sz w:val="32"/>
          <w:szCs w:val="32"/>
          <w:lang w:bidi="en-US"/>
        </w:rPr>
      </w:pPr>
    </w:p>
    <w:p>
      <w:pPr>
        <w:spacing w:line="480" w:lineRule="auto"/>
        <w:ind w:firstLine="0" w:firstLineChars="0"/>
        <w:rPr>
          <w:rFonts w:hint="default" w:ascii="Times New Roman" w:hAnsi="Times New Roman" w:eastAsia="黑体" w:cs="Times New Roman"/>
          <w:b/>
          <w:kern w:val="0"/>
          <w:sz w:val="32"/>
          <w:szCs w:val="32"/>
          <w:lang w:bidi="en-US"/>
        </w:rPr>
      </w:pPr>
    </w:p>
    <w:p>
      <w:pPr>
        <w:spacing w:line="480" w:lineRule="auto"/>
        <w:ind w:firstLine="0" w:firstLineChars="0"/>
        <w:jc w:val="center"/>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2023年04月</w:t>
      </w:r>
    </w:p>
    <w:p>
      <w:pPr>
        <w:spacing w:line="480" w:lineRule="auto"/>
        <w:ind w:firstLine="0" w:firstLineChars="0"/>
        <w:jc w:val="center"/>
        <w:rPr>
          <w:rFonts w:hint="default" w:ascii="Times New Roman" w:hAnsi="Times New Roman" w:cs="Times New Roman"/>
          <w:kern w:val="0"/>
          <w:sz w:val="32"/>
          <w:szCs w:val="32"/>
          <w:lang w:bidi="en-US"/>
        </w:rPr>
      </w:pPr>
    </w:p>
    <w:p>
      <w:pPr>
        <w:tabs>
          <w:tab w:val="left" w:pos="3324"/>
        </w:tabs>
        <w:spacing w:line="480" w:lineRule="auto"/>
        <w:ind w:firstLine="0" w:firstLineChars="0"/>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ab/>
      </w:r>
    </w:p>
    <w:p>
      <w:pPr>
        <w:ind w:firstLine="640"/>
        <w:rPr>
          <w:rFonts w:hint="default" w:ascii="Times New Roman" w:hAnsi="Times New Roman" w:cs="Times New Roman"/>
          <w:kern w:val="0"/>
          <w:sz w:val="32"/>
          <w:szCs w:val="32"/>
          <w:lang w:bidi="en-US"/>
        </w:rPr>
      </w:pPr>
    </w:p>
    <w:sdt>
      <w:sdtPr>
        <w:rPr>
          <w:rFonts w:hint="default" w:ascii="Times New Roman" w:hAnsi="Times New Roman" w:eastAsia="仿宋_GB2312" w:cs="Times New Roman"/>
          <w:color w:val="auto"/>
          <w:kern w:val="2"/>
          <w:sz w:val="28"/>
          <w:szCs w:val="22"/>
          <w:lang w:val="zh-CN"/>
        </w:rPr>
        <w:id w:val="-1822651860"/>
        <w:docPartObj>
          <w:docPartGallery w:val="Table of Contents"/>
          <w:docPartUnique/>
        </w:docPartObj>
      </w:sdtPr>
      <w:sdtEndPr>
        <w:rPr>
          <w:rFonts w:hint="default" w:ascii="Times New Roman" w:hAnsi="Times New Roman" w:eastAsia="仿宋_GB2312" w:cs="Times New Roman"/>
          <w:b/>
          <w:bCs/>
          <w:color w:val="auto"/>
          <w:kern w:val="2"/>
          <w:sz w:val="28"/>
          <w:szCs w:val="22"/>
          <w:lang w:val="zh-CN"/>
        </w:rPr>
      </w:sdtEndPr>
      <w:sdtContent>
        <w:p>
          <w:pPr>
            <w:pStyle w:val="29"/>
            <w:ind w:firstLine="560"/>
            <w:jc w:val="center"/>
            <w:rPr>
              <w:rFonts w:hint="default" w:ascii="Times New Roman" w:hAnsi="Times New Roman" w:cs="Times New Roman"/>
              <w:color w:val="auto"/>
            </w:rPr>
          </w:pPr>
          <w:r>
            <w:rPr>
              <w:rFonts w:hint="default" w:ascii="Times New Roman" w:hAnsi="Times New Roman" w:cs="Times New Roman"/>
              <w:color w:val="auto"/>
              <w:lang w:val="zh-CN"/>
            </w:rPr>
            <w:t>目录</w:t>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TOC \o "1-3" \h \z \u </w:instrText>
          </w:r>
          <w:r>
            <w:rPr>
              <w:rFonts w:hint="default" w:ascii="Times New Roman" w:hAnsi="Times New Roman" w:cs="Times New Roman"/>
            </w:rPr>
            <w:fldChar w:fldCharType="separate"/>
          </w:r>
          <w:r>
            <w:rPr>
              <w:rFonts w:hint="default" w:ascii="Times New Roman" w:hAnsi="Times New Roman" w:cs="Times New Roman"/>
            </w:rPr>
            <w:fldChar w:fldCharType="begin"/>
          </w:r>
          <w:r>
            <w:rPr>
              <w:rFonts w:hint="default" w:ascii="Times New Roman" w:hAnsi="Times New Roman" w:cs="Times New Roman"/>
            </w:rPr>
            <w:instrText xml:space="preserve"> HYPERLINK \l "_Toc100784583"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一、基本情况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_Toc100784583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"_Toc100784584"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（一）项目概况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_Toc100784584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"_Toc100784585"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（二）项目绩效目标</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_Toc100784585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"_Toc100784586"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二、绩效评价工作开展情况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_Toc100784586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"_Toc100784587"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（一）绩效评价目的、对象和范围</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_Toc100784587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"_Toc100784588" </w:instrText>
          </w:r>
          <w:r>
            <w:rPr>
              <w:rFonts w:hint="default" w:ascii="Times New Roman" w:hAnsi="Times New Roman" w:cs="Times New Roman"/>
            </w:rPr>
            <w:fldChar w:fldCharType="separate"/>
          </w:r>
          <w:r>
            <w:rPr>
              <w:rStyle w:val="18"/>
              <w:rFonts w:hint="default" w:ascii="Times New Roman" w:hAnsi="Times New Roman" w:cs="Times New Roman"/>
            </w:rPr>
            <w:t>1.评价目的</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_Toc100784588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"_Toc100784589" </w:instrText>
          </w:r>
          <w:r>
            <w:rPr>
              <w:rFonts w:hint="default" w:ascii="Times New Roman" w:hAnsi="Times New Roman" w:cs="Times New Roman"/>
            </w:rPr>
            <w:fldChar w:fldCharType="separate"/>
          </w:r>
          <w:r>
            <w:rPr>
              <w:rStyle w:val="18"/>
              <w:rFonts w:hint="default" w:ascii="Times New Roman" w:hAnsi="Times New Roman" w:cs="Times New Roman"/>
            </w:rPr>
            <w:t>2.评价对象和范围</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_Toc100784589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"_Toc100784590"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（二）绩效评价原则、指标体系、方法及标准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_Toc100784590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"_Toc100784591" </w:instrText>
          </w:r>
          <w:r>
            <w:rPr>
              <w:rFonts w:hint="default" w:ascii="Times New Roman" w:hAnsi="Times New Roman" w:cs="Times New Roman"/>
            </w:rPr>
            <w:fldChar w:fldCharType="separate"/>
          </w:r>
          <w:r>
            <w:rPr>
              <w:rStyle w:val="18"/>
              <w:rFonts w:hint="default" w:ascii="Times New Roman" w:hAnsi="Times New Roman" w:cs="Times New Roman"/>
            </w:rPr>
            <w:t>1.评价原则</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_Toc100784591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"_Toc100784592" </w:instrText>
          </w:r>
          <w:r>
            <w:rPr>
              <w:rFonts w:hint="default" w:ascii="Times New Roman" w:hAnsi="Times New Roman" w:cs="Times New Roman"/>
            </w:rPr>
            <w:fldChar w:fldCharType="separate"/>
          </w:r>
          <w:r>
            <w:rPr>
              <w:rStyle w:val="18"/>
              <w:rFonts w:hint="default" w:ascii="Times New Roman" w:hAnsi="Times New Roman" w:cs="Times New Roman"/>
            </w:rPr>
            <w:t>2.评价指标体系</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_Toc100784592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"_Toc100784593" </w:instrText>
          </w:r>
          <w:r>
            <w:rPr>
              <w:rFonts w:hint="default" w:ascii="Times New Roman" w:hAnsi="Times New Roman" w:cs="Times New Roman"/>
            </w:rPr>
            <w:fldChar w:fldCharType="separate"/>
          </w:r>
          <w:r>
            <w:rPr>
              <w:rStyle w:val="18"/>
              <w:rFonts w:hint="default" w:ascii="Times New Roman" w:hAnsi="Times New Roman" w:cs="Times New Roman"/>
            </w:rPr>
            <w:t>3.评价方法</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_Toc100784593 \h </w:instrText>
          </w:r>
          <w:r>
            <w:rPr>
              <w:rFonts w:hint="default" w:ascii="Times New Roman" w:hAnsi="Times New Roman" w:cs="Times New Roman"/>
            </w:rPr>
            <w:fldChar w:fldCharType="separate"/>
          </w:r>
          <w:r>
            <w:rPr>
              <w:rFonts w:hint="default" w:ascii="Times New Roman" w:hAnsi="Times New Roman" w:cs="Times New Roman"/>
            </w:rPr>
            <w:t>10</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"_Toc100784594" </w:instrText>
          </w:r>
          <w:r>
            <w:rPr>
              <w:rFonts w:hint="default" w:ascii="Times New Roman" w:hAnsi="Times New Roman" w:cs="Times New Roman"/>
            </w:rPr>
            <w:fldChar w:fldCharType="separate"/>
          </w:r>
          <w:r>
            <w:rPr>
              <w:rStyle w:val="18"/>
              <w:rFonts w:hint="default" w:ascii="Times New Roman" w:hAnsi="Times New Roman" w:cs="Times New Roman"/>
            </w:rPr>
            <w:t>4.评价标准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_Toc100784594 \h </w:instrText>
          </w:r>
          <w:r>
            <w:rPr>
              <w:rFonts w:hint="default" w:ascii="Times New Roman" w:hAnsi="Times New Roman" w:cs="Times New Roman"/>
            </w:rPr>
            <w:fldChar w:fldCharType="separate"/>
          </w:r>
          <w:r>
            <w:rPr>
              <w:rFonts w:hint="default" w:ascii="Times New Roman" w:hAnsi="Times New Roman" w:cs="Times New Roman"/>
            </w:rPr>
            <w:t>10</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"_Toc100784595"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（三）绩效评价工作过程</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_Toc100784595 \h </w:instrText>
          </w:r>
          <w:r>
            <w:rPr>
              <w:rFonts w:hint="default" w:ascii="Times New Roman" w:hAnsi="Times New Roman" w:cs="Times New Roman"/>
            </w:rPr>
            <w:fldChar w:fldCharType="separate"/>
          </w:r>
          <w:r>
            <w:rPr>
              <w:rFonts w:hint="default" w:ascii="Times New Roman" w:hAnsi="Times New Roman" w:cs="Times New Roman"/>
            </w:rPr>
            <w:t>11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"_Toc100784596"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三、综合评价情况及评价结论</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_Toc100784596 \h </w:instrText>
          </w:r>
          <w:r>
            <w:rPr>
              <w:rFonts w:hint="default" w:ascii="Times New Roman" w:hAnsi="Times New Roman" w:cs="Times New Roman"/>
            </w:rPr>
            <w:fldChar w:fldCharType="separate"/>
          </w:r>
          <w:r>
            <w:rPr>
              <w:rFonts w:hint="default" w:ascii="Times New Roman" w:hAnsi="Times New Roman" w:cs="Times New Roman"/>
            </w:rPr>
            <w:t>12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"_Toc100784597"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（一）评价结论</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_Toc100784597 \h </w:instrText>
          </w:r>
          <w:r>
            <w:rPr>
              <w:rFonts w:hint="default" w:ascii="Times New Roman" w:hAnsi="Times New Roman" w:cs="Times New Roman"/>
            </w:rPr>
            <w:fldChar w:fldCharType="separate"/>
          </w:r>
          <w:r>
            <w:rPr>
              <w:rFonts w:hint="default" w:ascii="Times New Roman" w:hAnsi="Times New Roman" w:cs="Times New Roman"/>
            </w:rPr>
            <w:t>12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"_Toc100784598"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（二）主要绩效</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_Toc100784598 \h </w:instrText>
          </w:r>
          <w:r>
            <w:rPr>
              <w:rFonts w:hint="default" w:ascii="Times New Roman" w:hAnsi="Times New Roman" w:cs="Times New Roman"/>
            </w:rPr>
            <w:fldChar w:fldCharType="separate"/>
          </w:r>
          <w:r>
            <w:rPr>
              <w:rFonts w:hint="default" w:ascii="Times New Roman" w:hAnsi="Times New Roman" w:cs="Times New Roman"/>
            </w:rPr>
            <w:t>13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"_Toc100784599"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四、绩效评价指标分析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_Toc100784599 \h </w:instrText>
          </w:r>
          <w:r>
            <w:rPr>
              <w:rFonts w:hint="default" w:ascii="Times New Roman" w:hAnsi="Times New Roman" w:cs="Times New Roman"/>
            </w:rPr>
            <w:fldChar w:fldCharType="separate"/>
          </w:r>
          <w:r>
            <w:rPr>
              <w:rFonts w:hint="default" w:ascii="Times New Roman" w:hAnsi="Times New Roman" w:cs="Times New Roman"/>
            </w:rPr>
            <w:t>14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"_Toc100784600"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（一）项目决策情况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_Toc100784600 \h </w:instrText>
          </w:r>
          <w:r>
            <w:rPr>
              <w:rFonts w:hint="default" w:ascii="Times New Roman" w:hAnsi="Times New Roman" w:cs="Times New Roman"/>
            </w:rPr>
            <w:fldChar w:fldCharType="separate"/>
          </w:r>
          <w:r>
            <w:rPr>
              <w:rFonts w:hint="default" w:ascii="Times New Roman" w:hAnsi="Times New Roman" w:cs="Times New Roman"/>
            </w:rPr>
            <w:t>14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"_Toc100784601" </w:instrText>
          </w:r>
          <w:r>
            <w:rPr>
              <w:rFonts w:hint="default" w:ascii="Times New Roman" w:hAnsi="Times New Roman" w:cs="Times New Roman"/>
            </w:rPr>
            <w:fldChar w:fldCharType="separate"/>
          </w:r>
          <w:r>
            <w:rPr>
              <w:rStyle w:val="18"/>
              <w:rFonts w:hint="default" w:ascii="Times New Roman" w:hAnsi="Times New Roman" w:cs="Times New Roman"/>
            </w:rPr>
            <w:t>1.项目立项</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_Toc100784601 \h </w:instrText>
          </w:r>
          <w:r>
            <w:rPr>
              <w:rFonts w:hint="default" w:ascii="Times New Roman" w:hAnsi="Times New Roman" w:cs="Times New Roman"/>
            </w:rPr>
            <w:fldChar w:fldCharType="separate"/>
          </w:r>
          <w:r>
            <w:rPr>
              <w:rFonts w:hint="default" w:ascii="Times New Roman" w:hAnsi="Times New Roman" w:cs="Times New Roman"/>
            </w:rPr>
            <w:t>14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"_Toc100784602" </w:instrText>
          </w:r>
          <w:r>
            <w:rPr>
              <w:rFonts w:hint="default" w:ascii="Times New Roman" w:hAnsi="Times New Roman" w:cs="Times New Roman"/>
            </w:rPr>
            <w:fldChar w:fldCharType="separate"/>
          </w:r>
          <w:r>
            <w:rPr>
              <w:rStyle w:val="18"/>
              <w:rFonts w:hint="default" w:ascii="Times New Roman" w:hAnsi="Times New Roman" w:cs="Times New Roman"/>
            </w:rPr>
            <w:t>2.绩效目标</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_Toc100784602 \h </w:instrText>
          </w:r>
          <w:r>
            <w:rPr>
              <w:rFonts w:hint="default" w:ascii="Times New Roman" w:hAnsi="Times New Roman" w:cs="Times New Roman"/>
            </w:rPr>
            <w:fldChar w:fldCharType="separate"/>
          </w:r>
          <w:r>
            <w:rPr>
              <w:rFonts w:hint="default" w:ascii="Times New Roman" w:hAnsi="Times New Roman" w:cs="Times New Roman"/>
            </w:rPr>
            <w:t>14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"_Toc100784603" </w:instrText>
          </w:r>
          <w:r>
            <w:rPr>
              <w:rFonts w:hint="default" w:ascii="Times New Roman" w:hAnsi="Times New Roman" w:cs="Times New Roman"/>
            </w:rPr>
            <w:fldChar w:fldCharType="separate"/>
          </w:r>
          <w:r>
            <w:rPr>
              <w:rStyle w:val="18"/>
              <w:rFonts w:hint="default" w:ascii="Times New Roman" w:hAnsi="Times New Roman" w:cs="Times New Roman"/>
            </w:rPr>
            <w:t>3.资金投入</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_Toc100784603 \h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"_Toc100784604"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（二）项目过程情况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_Toc100784604 \h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"_Toc100784605" </w:instrText>
          </w:r>
          <w:r>
            <w:rPr>
              <w:rFonts w:hint="default" w:ascii="Times New Roman" w:hAnsi="Times New Roman" w:cs="Times New Roman"/>
            </w:rPr>
            <w:fldChar w:fldCharType="separate"/>
          </w:r>
          <w:r>
            <w:rPr>
              <w:rStyle w:val="18"/>
              <w:rFonts w:hint="default" w:ascii="Times New Roman" w:hAnsi="Times New Roman" w:cs="Times New Roman"/>
            </w:rPr>
            <w:t>1.资金管理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_Toc100784605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"_Toc100784606" </w:instrText>
          </w:r>
          <w:r>
            <w:rPr>
              <w:rFonts w:hint="default" w:ascii="Times New Roman" w:hAnsi="Times New Roman" w:cs="Times New Roman"/>
            </w:rPr>
            <w:fldChar w:fldCharType="separate"/>
          </w:r>
          <w:r>
            <w:rPr>
              <w:rStyle w:val="18"/>
              <w:rFonts w:hint="default" w:ascii="Times New Roman" w:hAnsi="Times New Roman" w:cs="Times New Roman"/>
            </w:rPr>
            <w:t>2.组织实施</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_Toc100784606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"_Toc100784607"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（三）项目产出情况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_Toc100784607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"_Toc100784608" </w:instrText>
          </w:r>
          <w:r>
            <w:rPr>
              <w:rFonts w:hint="default" w:ascii="Times New Roman" w:hAnsi="Times New Roman" w:cs="Times New Roman"/>
            </w:rPr>
            <w:fldChar w:fldCharType="separate"/>
          </w:r>
          <w:r>
            <w:rPr>
              <w:rStyle w:val="18"/>
              <w:rFonts w:hint="default" w:ascii="Times New Roman" w:hAnsi="Times New Roman" w:cs="Times New Roman"/>
            </w:rPr>
            <w:t>1.产出数量</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_Toc100784608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"_Toc100784609" </w:instrText>
          </w:r>
          <w:r>
            <w:rPr>
              <w:rFonts w:hint="default" w:ascii="Times New Roman" w:hAnsi="Times New Roman" w:cs="Times New Roman"/>
            </w:rPr>
            <w:fldChar w:fldCharType="separate"/>
          </w:r>
          <w:r>
            <w:rPr>
              <w:rStyle w:val="18"/>
              <w:rFonts w:hint="default" w:ascii="Times New Roman" w:hAnsi="Times New Roman" w:cs="Times New Roman"/>
            </w:rPr>
            <w:t>2.产出质量</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_Toc100784609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"_Toc100784610" </w:instrText>
          </w:r>
          <w:r>
            <w:rPr>
              <w:rFonts w:hint="default" w:ascii="Times New Roman" w:hAnsi="Times New Roman" w:cs="Times New Roman"/>
            </w:rPr>
            <w:fldChar w:fldCharType="separate"/>
          </w:r>
          <w:r>
            <w:rPr>
              <w:rStyle w:val="18"/>
              <w:rFonts w:hint="default" w:ascii="Times New Roman" w:hAnsi="Times New Roman" w:cs="Times New Roman"/>
            </w:rPr>
            <w:t>3.产出时效</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_Toc100784610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"_Toc100784611" </w:instrText>
          </w:r>
          <w:r>
            <w:rPr>
              <w:rFonts w:hint="default" w:ascii="Times New Roman" w:hAnsi="Times New Roman" w:cs="Times New Roman"/>
            </w:rPr>
            <w:fldChar w:fldCharType="separate"/>
          </w:r>
          <w:r>
            <w:rPr>
              <w:rStyle w:val="18"/>
              <w:rFonts w:hint="default" w:ascii="Times New Roman" w:hAnsi="Times New Roman" w:cs="Times New Roman"/>
            </w:rPr>
            <w:t>4.产出成本</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_Toc100784611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"_Toc100784612"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（四）项目效益情况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_Toc100784612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"_Toc100784613" </w:instrText>
          </w:r>
          <w:r>
            <w:rPr>
              <w:rFonts w:hint="default" w:ascii="Times New Roman" w:hAnsi="Times New Roman" w:cs="Times New Roman"/>
            </w:rPr>
            <w:fldChar w:fldCharType="separate"/>
          </w:r>
          <w:r>
            <w:rPr>
              <w:rStyle w:val="18"/>
              <w:rFonts w:hint="default" w:ascii="Times New Roman" w:hAnsi="Times New Roman" w:cs="Times New Roman"/>
            </w:rPr>
            <w:t>1.项目效益</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_Toc100784613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"_Toc100784614" </w:instrText>
          </w:r>
          <w:r>
            <w:rPr>
              <w:rFonts w:hint="default" w:ascii="Times New Roman" w:hAnsi="Times New Roman" w:cs="Times New Roman"/>
            </w:rPr>
            <w:fldChar w:fldCharType="separate"/>
          </w:r>
          <w:r>
            <w:rPr>
              <w:rStyle w:val="18"/>
              <w:rFonts w:hint="default" w:ascii="Times New Roman" w:hAnsi="Times New Roman" w:cs="Times New Roman"/>
            </w:rPr>
            <w:t>2. 满意度指标完成情况分析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_Toc100784614 \h </w:instrText>
          </w:r>
          <w:r>
            <w:rPr>
              <w:rFonts w:hint="default" w:ascii="Times New Roman" w:hAnsi="Times New Roman" w:cs="Times New Roman"/>
            </w:rPr>
            <w:fldChar w:fldCharType="separate"/>
          </w:r>
          <w:r>
            <w:rPr>
              <w:rFonts w:hint="default" w:ascii="Times New Roman" w:hAnsi="Times New Roman" w:cs="Times New Roman"/>
            </w:rPr>
            <w:t>19</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"_Toc100784615"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五、预算执行进度与绩效指标偏差</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_Toc100784615 \h </w:instrText>
          </w:r>
          <w:r>
            <w:rPr>
              <w:rFonts w:hint="default" w:ascii="Times New Roman" w:hAnsi="Times New Roman" w:cs="Times New Roman"/>
            </w:rPr>
            <w:fldChar w:fldCharType="separate"/>
          </w:r>
          <w:r>
            <w:rPr>
              <w:rFonts w:hint="default" w:ascii="Times New Roman" w:hAnsi="Times New Roman" w:cs="Times New Roman"/>
            </w:rPr>
            <w:t>19</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"_Toc100784616"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六、主要经验及做法、存在的问题及原因分析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_Toc100784616 \h </w:instrText>
          </w:r>
          <w:r>
            <w:rPr>
              <w:rFonts w:hint="default" w:ascii="Times New Roman" w:hAnsi="Times New Roman" w:cs="Times New Roman"/>
            </w:rPr>
            <w:fldChar w:fldCharType="separate"/>
          </w:r>
          <w:r>
            <w:rPr>
              <w:rFonts w:hint="default" w:ascii="Times New Roman" w:hAnsi="Times New Roman" w:cs="Times New Roman"/>
            </w:rPr>
            <w:t>19</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"_Toc100784617"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（一）主要经验及做法</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_Toc100784617 \h </w:instrText>
          </w:r>
          <w:r>
            <w:rPr>
              <w:rFonts w:hint="default" w:ascii="Times New Roman" w:hAnsi="Times New Roman" w:cs="Times New Roman"/>
            </w:rPr>
            <w:fldChar w:fldCharType="separate"/>
          </w:r>
          <w:r>
            <w:rPr>
              <w:rFonts w:hint="default" w:ascii="Times New Roman" w:hAnsi="Times New Roman" w:cs="Times New Roman"/>
            </w:rPr>
            <w:t>19</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"_Toc100784618"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（二）存在的问题及原因分析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_Toc100784618 \h </w:instrText>
          </w:r>
          <w:r>
            <w:rPr>
              <w:rFonts w:hint="default" w:ascii="Times New Roman" w:hAnsi="Times New Roman" w:cs="Times New Roman"/>
            </w:rPr>
            <w:fldChar w:fldCharType="separate"/>
          </w:r>
          <w:r>
            <w:rPr>
              <w:rFonts w:hint="default" w:ascii="Times New Roman" w:hAnsi="Times New Roman" w:cs="Times New Roman"/>
            </w:rPr>
            <w:t>20</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"_Toc100784619"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七、其他需要说明的问题</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_Toc100784619 \h </w:instrText>
          </w:r>
          <w:r>
            <w:rPr>
              <w:rFonts w:hint="default" w:ascii="Times New Roman" w:hAnsi="Times New Roman" w:cs="Times New Roman"/>
            </w:rPr>
            <w:fldChar w:fldCharType="separate"/>
          </w:r>
          <w:r>
            <w:rPr>
              <w:rFonts w:hint="default" w:ascii="Times New Roman" w:hAnsi="Times New Roman" w:cs="Times New Roman"/>
            </w:rPr>
            <w:t>20</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"_Toc100784620"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八、有关建议</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_Toc100784620 \h </w:instrText>
          </w:r>
          <w:r>
            <w:rPr>
              <w:rFonts w:hint="default" w:ascii="Times New Roman" w:hAnsi="Times New Roman" w:cs="Times New Roman"/>
            </w:rPr>
            <w:fldChar w:fldCharType="separate"/>
          </w:r>
          <w:r>
            <w:rPr>
              <w:rFonts w:hint="default" w:ascii="Times New Roman" w:hAnsi="Times New Roman" w:cs="Times New Roman"/>
            </w:rPr>
            <w:t>20</w:t>
          </w:r>
          <w:r>
            <w:rPr>
              <w:rFonts w:hint="default" w:ascii="Times New Roman" w:hAnsi="Times New Roman" w:cs="Times New Roman"/>
            </w:rPr>
            <w:fldChar w:fldCharType="end"/>
          </w:r>
          <w:r>
            <w:rPr>
              <w:rFonts w:hint="default" w:ascii="Times New Roman" w:hAnsi="Times New Roman" w:cs="Times New Roman"/>
            </w:rPr>
            <w:fldChar w:fldCharType="end"/>
          </w:r>
        </w:p>
        <w:p>
          <w:pPr>
            <w:ind w:firstLine="562"/>
            <w:rPr>
              <w:rFonts w:hint="default" w:ascii="Times New Roman" w:hAnsi="Times New Roman" w:cs="Times New Roman"/>
            </w:rPr>
          </w:pPr>
          <w:r>
            <w:rPr>
              <w:rFonts w:hint="default" w:ascii="Times New Roman" w:hAnsi="Times New Roman" w:cs="Times New Roman"/>
              <w:b/>
              <w:bCs/>
              <w:lang w:val="zh-CN"/>
            </w:rPr>
            <w:fldChar w:fldCharType="end"/>
          </w:r>
        </w:p>
      </w:sdtContent>
    </w:sdt>
    <w:p>
      <w:pPr>
        <w:ind w:firstLine="598" w:firstLineChars="187"/>
        <w:rPr>
          <w:rFonts w:hint="default" w:ascii="Times New Roman" w:hAnsi="Times New Roman" w:cs="Times New Roman"/>
          <w:sz w:val="32"/>
          <w:szCs w:val="32"/>
          <w:lang w:bidi="en-US"/>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0" w:name="_Toc67911601"/>
      <w:bookmarkStart w:id="1" w:name="_Toc100784583"/>
      <w:r>
        <w:rPr>
          <w:rFonts w:hint="default" w:ascii="Times New Roman" w:hAnsi="Times New Roman" w:eastAsia="仿宋" w:cs="Times New Roman"/>
          <w:sz w:val="36"/>
          <w:szCs w:val="36"/>
          <w:lang w:bidi="en-US"/>
        </w:rPr>
        <w:t>一、基本情况</w:t>
      </w:r>
      <w:bookmarkEnd w:id="0"/>
      <w:bookmarkEnd w:id="1"/>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2" w:name="_Toc100784584"/>
      <w:bookmarkStart w:id="3" w:name="_Toc67911602"/>
      <w:r>
        <w:rPr>
          <w:rFonts w:hint="default" w:ascii="Times New Roman" w:hAnsi="Times New Roman" w:eastAsia="仿宋" w:cs="Times New Roman"/>
          <w:sz w:val="32"/>
          <w:szCs w:val="32"/>
          <w:lang w:val="en-US" w:eastAsia="zh-CN" w:bidi="en-US"/>
        </w:rPr>
        <w:t>（一）项目概况</w:t>
      </w:r>
      <w:bookmarkEnd w:id="2"/>
      <w:bookmarkEnd w:id="3"/>
    </w:p>
    <w:p>
      <w:pPr>
        <w:spacing w:line="360" w:lineRule="auto"/>
        <w:ind w:firstLine="560"/>
        <w:rPr>
          <w:rFonts w:hint="default" w:ascii="Times New Roman" w:hAnsi="Times New Roman" w:cs="Times New Roman"/>
        </w:rPr>
      </w:pPr>
      <w:r>
        <w:rPr>
          <w:rFonts w:hint="default" w:ascii="Times New Roman" w:hAnsi="Times New Roman" w:cs="Times New Roman"/>
        </w:rPr>
        <w:t>根据</w:t>
      </w:r>
      <w:r>
        <w:rPr>
          <w:rFonts w:hint="default" w:ascii="Times New Roman" w:hAnsi="Times New Roman" w:cs="Times New Roman"/>
          <w:highlight w:val="none"/>
        </w:rPr>
        <w:t>《</w:t>
      </w:r>
      <w:r>
        <w:rPr>
          <w:rFonts w:hint="eastAsia" w:ascii="Times New Roman" w:hAnsi="Times New Roman" w:cs="Times New Roman"/>
          <w:highlight w:val="none"/>
          <w:lang w:eastAsia="zh-CN"/>
        </w:rPr>
        <w:t>关于追加疫情指挥部综合组经费的申请</w:t>
      </w:r>
      <w:r>
        <w:rPr>
          <w:rFonts w:hint="default" w:ascii="Times New Roman" w:hAnsi="Times New Roman" w:cs="Times New Roman"/>
          <w:highlight w:val="none"/>
        </w:rPr>
        <w:t>》</w:t>
      </w:r>
      <w:r>
        <w:rPr>
          <w:rFonts w:hint="eastAsia" w:ascii="Times New Roman" w:hAnsi="Times New Roman" w:cs="Times New Roman"/>
          <w:highlight w:val="none"/>
          <w:lang w:eastAsia="zh-CN"/>
        </w:rPr>
        <w:t>文件</w:t>
      </w:r>
      <w:r>
        <w:rPr>
          <w:rFonts w:hint="default" w:ascii="Times New Roman" w:hAnsi="Times New Roman" w:cs="Times New Roman"/>
          <w:highlight w:val="none"/>
        </w:rPr>
        <w:t>，</w:t>
      </w:r>
      <w:r>
        <w:rPr>
          <w:rFonts w:hint="eastAsia" w:ascii="Times New Roman" w:hAnsi="Times New Roman" w:cs="Times New Roman"/>
          <w:highlight w:val="none"/>
          <w:lang w:eastAsia="zh-CN"/>
        </w:rPr>
        <w:t>疫</w:t>
      </w:r>
      <w:r>
        <w:rPr>
          <w:rFonts w:hint="eastAsia" w:ascii="Times New Roman" w:hAnsi="Times New Roman" w:cs="Times New Roman"/>
          <w:lang w:eastAsia="zh-CN"/>
        </w:rPr>
        <w:t>情指挥部综合组经费</w:t>
      </w:r>
      <w:r>
        <w:rPr>
          <w:rFonts w:hint="default" w:ascii="Times New Roman" w:hAnsi="Times New Roman" w:cs="Times New Roman"/>
        </w:rPr>
        <w:t>项目</w:t>
      </w:r>
      <w:r>
        <w:rPr>
          <w:rFonts w:hint="eastAsia" w:ascii="Times New Roman" w:hAnsi="Times New Roman" w:cs="Times New Roman"/>
          <w:lang w:eastAsia="zh-CN"/>
        </w:rPr>
        <w:t>，更好了为疫情指挥部综合组提供保障，从而使疫情指挥部工作能够顺利开展并完成，通过购买疫情指挥部工作所需要的办公用品及设备、赴天山区疫情工作者的慰问品及办公用品及加班人员的食品，更好的保障了疫情指挥部工作人员的工作需要和生活所需，从而提高了工作效率。</w:t>
      </w:r>
    </w:p>
    <w:p>
      <w:pPr>
        <w:spacing w:line="360" w:lineRule="auto"/>
        <w:ind w:firstLine="560"/>
        <w:rPr>
          <w:rFonts w:hint="default" w:ascii="Times New Roman" w:hAnsi="Times New Roman" w:cs="Times New Roman"/>
        </w:rPr>
      </w:pPr>
      <w:r>
        <w:rPr>
          <w:rFonts w:hint="default" w:ascii="Times New Roman" w:hAnsi="Times New Roman" w:cs="Times New Roman"/>
        </w:rPr>
        <w:t>经</w:t>
      </w:r>
      <w:r>
        <w:rPr>
          <w:rFonts w:hint="eastAsia" w:ascii="Times New Roman" w:hAnsi="Times New Roman" w:cs="Times New Roman"/>
          <w:lang w:eastAsia="zh-CN"/>
        </w:rPr>
        <w:t>《关于追加疫情指挥部综合组经费的申请》</w:t>
      </w:r>
      <w:r>
        <w:rPr>
          <w:rFonts w:hint="default" w:ascii="Times New Roman" w:hAnsi="Times New Roman" w:cs="Times New Roman"/>
        </w:rPr>
        <w:t>文件</w:t>
      </w:r>
      <w:r>
        <w:rPr>
          <w:rFonts w:hint="eastAsia" w:ascii="Times New Roman" w:hAnsi="Times New Roman" w:cs="Times New Roman"/>
          <w:lang w:val="en-US" w:eastAsia="zh-CN"/>
        </w:rPr>
        <w:t>及存量追加[2022]335号</w:t>
      </w:r>
      <w:r>
        <w:rPr>
          <w:rFonts w:hint="default" w:ascii="Times New Roman" w:hAnsi="Times New Roman" w:cs="Times New Roman"/>
        </w:rPr>
        <w:t>批准，项目系2022年本级资金，共安排预算</w:t>
      </w:r>
      <w:r>
        <w:rPr>
          <w:rFonts w:hint="eastAsia" w:ascii="Times New Roman" w:hAnsi="Times New Roman" w:cs="Times New Roman"/>
          <w:lang w:val="en-US" w:eastAsia="zh-CN"/>
        </w:rPr>
        <w:t>9.1</w:t>
      </w:r>
      <w:r>
        <w:rPr>
          <w:rFonts w:hint="default" w:ascii="Times New Roman" w:hAnsi="Times New Roman" w:cs="Times New Roman"/>
        </w:rPr>
        <w:t>万元，于2022年年中追加预算批复项目，</w:t>
      </w:r>
      <w:r>
        <w:rPr>
          <w:rFonts w:hint="eastAsia" w:ascii="Times New Roman" w:hAnsi="Times New Roman" w:cs="Times New Roman"/>
          <w:lang w:eastAsia="zh-CN"/>
        </w:rPr>
        <w:t>财政拨款</w:t>
      </w:r>
      <w:r>
        <w:rPr>
          <w:rFonts w:hint="eastAsia" w:ascii="Times New Roman" w:hAnsi="Times New Roman" w:cs="Times New Roman"/>
          <w:lang w:val="en-US" w:eastAsia="zh-CN"/>
        </w:rPr>
        <w:t>9.1万元，支付9万元，本着节约节俭原则，节省0.1万元。</w:t>
      </w:r>
      <w:r>
        <w:rPr>
          <w:rFonts w:hint="default" w:ascii="Times New Roman" w:hAnsi="Times New Roman" w:cs="Times New Roman"/>
        </w:rPr>
        <w:t>年中</w:t>
      </w:r>
      <w:r>
        <w:rPr>
          <w:rFonts w:hint="eastAsia" w:ascii="Times New Roman" w:hAnsi="Times New Roman" w:cs="Times New Roman"/>
          <w:lang w:eastAsia="zh-CN"/>
        </w:rPr>
        <w:t>未</w:t>
      </w:r>
      <w:r>
        <w:rPr>
          <w:rFonts w:hint="default" w:ascii="Times New Roman" w:hAnsi="Times New Roman" w:cs="Times New Roman"/>
        </w:rPr>
        <w:t>对资金进行调增</w:t>
      </w:r>
      <w:r>
        <w:rPr>
          <w:rFonts w:hint="eastAsia" w:ascii="Times New Roman" w:hAnsi="Times New Roman" w:cs="Times New Roman"/>
          <w:lang w:eastAsia="zh-CN"/>
        </w:rPr>
        <w:t>或</w:t>
      </w:r>
      <w:r>
        <w:rPr>
          <w:rFonts w:hint="default" w:ascii="Times New Roman" w:hAnsi="Times New Roman" w:cs="Times New Roman"/>
        </w:rPr>
        <w:t>调减。</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4" w:name="_Toc100784585"/>
      <w:bookmarkStart w:id="5" w:name="_Toc67911603"/>
      <w:r>
        <w:rPr>
          <w:rFonts w:hint="default" w:ascii="Times New Roman" w:hAnsi="Times New Roman" w:eastAsia="仿宋" w:cs="Times New Roman"/>
          <w:sz w:val="32"/>
          <w:szCs w:val="32"/>
          <w:lang w:val="en-US" w:eastAsia="zh-CN" w:bidi="en-US"/>
        </w:rPr>
        <w:t>（二）项目绩效目标</w:t>
      </w:r>
      <w:bookmarkEnd w:id="4"/>
      <w:bookmarkEnd w:id="5"/>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本项目依据《中共中央国务院关于全面实施预算绩效管理的意见》（中发〔2018〕34号）、《关于印发&lt;乌鲁木齐市本级部门预算绩效目标管理暂行办法&gt;的通知》（乌财预</w:t>
      </w:r>
      <w:bookmarkStart w:id="6" w:name="_Hlk67566397"/>
      <w:r>
        <w:rPr>
          <w:rFonts w:hint="default" w:ascii="Times New Roman" w:hAnsi="Times New Roman" w:cs="Times New Roman"/>
          <w:szCs w:val="28"/>
        </w:rPr>
        <w:t>〔2018〕56号</w:t>
      </w:r>
      <w:bookmarkEnd w:id="6"/>
      <w:r>
        <w:rPr>
          <w:rFonts w:hint="default" w:ascii="Times New Roman" w:hAnsi="Times New Roman" w:cs="Times New Roman"/>
          <w:szCs w:val="28"/>
        </w:rPr>
        <w:t>）、《关于做好2019年部门预算项目支出绩效目标管理有关事宜的通知》（乌财预〔2018〕76号）和《项目支出绩效评价管理办法》（财预〔2020〕10号）等文件要求，结合项目开展情况，按照</w:t>
      </w:r>
      <w:r>
        <w:rPr>
          <w:rFonts w:hint="eastAsia" w:ascii="仿宋" w:hAnsi="仿宋" w:eastAsia="仿宋" w:cs="仿宋"/>
          <w:szCs w:val="28"/>
        </w:rPr>
        <w:t>“谁申请资金，谁编制目标”</w:t>
      </w:r>
      <w:r>
        <w:rPr>
          <w:rFonts w:hint="default" w:ascii="Times New Roman" w:hAnsi="Times New Roman" w:cs="Times New Roman"/>
          <w:szCs w:val="28"/>
        </w:rPr>
        <w:t>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spacing w:line="360" w:lineRule="auto"/>
        <w:ind w:firstLine="560"/>
        <w:rPr>
          <w:rFonts w:hint="default" w:ascii="Times New Roman" w:hAnsi="Times New Roman" w:eastAsia="仿宋" w:cs="Times New Roman"/>
          <w:color w:val="000000" w:themeColor="text1"/>
          <w:sz w:val="36"/>
          <w:szCs w:val="36"/>
          <w:highlight w:val="none"/>
          <w:lang w:bidi="en-US"/>
          <w14:textFill>
            <w14:solidFill>
              <w14:schemeClr w14:val="tx1"/>
            </w14:solidFill>
          </w14:textFill>
        </w:rPr>
      </w:pPr>
      <w:r>
        <w:rPr>
          <w:rFonts w:hint="default" w:ascii="Times New Roman" w:hAnsi="Times New Roman" w:cs="Times New Roman"/>
          <w:color w:val="000000" w:themeColor="text1"/>
          <w:szCs w:val="28"/>
          <w:highlight w:val="none"/>
          <w14:textFill>
            <w14:solidFill>
              <w14:schemeClr w14:val="tx1"/>
            </w14:solidFill>
          </w14:textFill>
        </w:rPr>
        <w:t>该项目绩效目标设置</w:t>
      </w:r>
      <w:r>
        <w:rPr>
          <w:rFonts w:hint="eastAsia" w:ascii="Times New Roman" w:hAnsi="Times New Roman" w:cs="Times New Roman"/>
          <w:color w:val="000000" w:themeColor="text1"/>
          <w:szCs w:val="28"/>
          <w:highlight w:val="none"/>
          <w:lang w:eastAsia="zh-CN"/>
          <w14:textFill>
            <w14:solidFill>
              <w14:schemeClr w14:val="tx1"/>
            </w14:solidFill>
          </w14:textFill>
        </w:rPr>
        <w:t>为一年，通过</w:t>
      </w:r>
      <w:r>
        <w:rPr>
          <w:rFonts w:hint="eastAsia" w:ascii="Times New Roman" w:hAnsi="Times New Roman" w:cs="Times New Roman"/>
          <w:color w:val="000000" w:themeColor="text1"/>
          <w:szCs w:val="28"/>
          <w:highlight w:val="none"/>
          <w:lang w:val="en-US" w:eastAsia="zh-CN"/>
          <w14:textFill>
            <w14:solidFill>
              <w14:schemeClr w14:val="tx1"/>
            </w14:solidFill>
          </w14:textFill>
        </w:rPr>
        <w:t>为疫情指挥部</w:t>
      </w:r>
      <w:r>
        <w:rPr>
          <w:rFonts w:hint="eastAsia" w:ascii="Times New Roman" w:hAnsi="Times New Roman" w:cs="Times New Roman"/>
          <w:color w:val="000000" w:themeColor="text1"/>
          <w:szCs w:val="28"/>
          <w:highlight w:val="none"/>
          <w:lang w:eastAsia="zh-CN"/>
          <w14:textFill>
            <w14:solidFill>
              <w14:schemeClr w14:val="tx1"/>
            </w14:solidFill>
          </w14:textFill>
        </w:rPr>
        <w:t>购买汉光打印机一台</w:t>
      </w:r>
      <w:r>
        <w:rPr>
          <w:rFonts w:hint="eastAsia" w:ascii="Times New Roman" w:hAnsi="Times New Roman" w:cs="Times New Roman"/>
          <w:color w:val="000000" w:themeColor="text1"/>
          <w:szCs w:val="28"/>
          <w:highlight w:val="none"/>
          <w:lang w:val="en-US" w:eastAsia="zh-CN"/>
          <w14:textFill>
            <w14:solidFill>
              <w14:schemeClr w14:val="tx1"/>
            </w14:solidFill>
          </w14:textFill>
        </w:rPr>
        <w:t>3.1万元，购买驰援赴天山区疫情慰问品3万元，购买疫情指挥部综合组需要的办公用品及食品3万元，从而使工作效率提升了，持续发挥了作用期限，财政拨款9.1万元，本着节约节俭原则，执行9万元，项目全年执行率为98.9%，总体完成率达到了100%。</w:t>
      </w:r>
      <w:bookmarkStart w:id="7" w:name="_Toc100784586"/>
      <w:bookmarkStart w:id="8" w:name="_Toc67911604"/>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二、绩效评价工作开展情况</w:t>
      </w:r>
      <w:bookmarkEnd w:id="7"/>
      <w:bookmarkEnd w:id="8"/>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9" w:name="_Toc67911605"/>
      <w:bookmarkStart w:id="10" w:name="_Toc100784587"/>
      <w:r>
        <w:rPr>
          <w:rFonts w:hint="default" w:ascii="Times New Roman" w:hAnsi="Times New Roman" w:eastAsia="仿宋" w:cs="Times New Roman"/>
          <w:sz w:val="32"/>
          <w:szCs w:val="32"/>
          <w:lang w:val="en-US" w:eastAsia="zh-CN" w:bidi="en-US"/>
        </w:rPr>
        <w:t>（一）绩效评价目的、对象和范围</w:t>
      </w:r>
      <w:bookmarkEnd w:id="9"/>
      <w:bookmarkEnd w:id="10"/>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1" w:name="_Toc100784588"/>
      <w:r>
        <w:rPr>
          <w:rFonts w:hint="default" w:ascii="Times New Roman" w:hAnsi="Times New Roman" w:eastAsia="仿宋" w:cs="Times New Roman"/>
          <w:sz w:val="32"/>
          <w:szCs w:val="32"/>
          <w:lang w:bidi="en-US"/>
        </w:rPr>
        <w:t>1.评价目的</w:t>
      </w:r>
      <w:bookmarkEnd w:id="11"/>
    </w:p>
    <w:p>
      <w:pPr>
        <w:spacing w:line="360" w:lineRule="auto"/>
        <w:ind w:firstLine="560"/>
        <w:rPr>
          <w:rFonts w:hint="default" w:ascii="Times New Roman" w:hAnsi="Times New Roman" w:cs="Times New Roman"/>
          <w:b/>
          <w:bCs/>
        </w:rPr>
      </w:pPr>
      <w:r>
        <w:rPr>
          <w:rFonts w:hint="default" w:ascii="Times New Roman" w:hAnsi="Times New Roman" w:cs="Times New Roman"/>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2" w:name="_Toc100784589"/>
      <w:r>
        <w:rPr>
          <w:rFonts w:hint="default" w:ascii="Times New Roman" w:hAnsi="Times New Roman" w:eastAsia="仿宋" w:cs="Times New Roman"/>
          <w:sz w:val="32"/>
          <w:szCs w:val="32"/>
          <w:lang w:bidi="en-US"/>
        </w:rPr>
        <w:t>2.评价对象和范围</w:t>
      </w:r>
      <w:bookmarkEnd w:id="12"/>
    </w:p>
    <w:p>
      <w:pPr>
        <w:spacing w:line="360" w:lineRule="auto"/>
        <w:ind w:firstLine="560"/>
        <w:rPr>
          <w:rFonts w:hint="default" w:ascii="Times New Roman" w:hAnsi="Times New Roman" w:cs="Times New Roman"/>
        </w:rPr>
      </w:pPr>
      <w:r>
        <w:rPr>
          <w:rFonts w:hint="default" w:ascii="Times New Roman" w:hAnsi="Times New Roman" w:cs="Times New Roman"/>
        </w:rPr>
        <w:t>（1）绩效评价的对象：</w:t>
      </w:r>
      <w:r>
        <w:rPr>
          <w:rFonts w:hint="eastAsia" w:ascii="Times New Roman" w:hAnsi="Times New Roman" w:cs="Times New Roman"/>
          <w:lang w:eastAsia="zh-CN"/>
        </w:rPr>
        <w:t>疫情指挥部综合组经费</w:t>
      </w:r>
      <w:r>
        <w:rPr>
          <w:rFonts w:hint="default" w:ascii="Times New Roman" w:hAnsi="Times New Roman" w:cs="Times New Roman"/>
        </w:rPr>
        <w:t xml:space="preserve">项目 </w:t>
      </w:r>
    </w:p>
    <w:p>
      <w:pPr>
        <w:spacing w:line="360" w:lineRule="auto"/>
        <w:ind w:firstLine="560"/>
        <w:rPr>
          <w:rFonts w:hint="default" w:ascii="Times New Roman" w:hAnsi="Times New Roman" w:cs="Times New Roman"/>
        </w:rPr>
      </w:pPr>
      <w:r>
        <w:rPr>
          <w:rFonts w:hint="default" w:ascii="Times New Roman" w:hAnsi="Times New Roman" w:cs="Times New Roman"/>
        </w:rPr>
        <w:t>（2）绩效评价范围：</w:t>
      </w:r>
    </w:p>
    <w:p>
      <w:pPr>
        <w:spacing w:line="360" w:lineRule="auto"/>
        <w:ind w:firstLine="560"/>
        <w:rPr>
          <w:rFonts w:hint="default" w:ascii="Times New Roman" w:hAnsi="Times New Roman" w:cs="Times New Roman"/>
        </w:rPr>
      </w:pPr>
      <w:r>
        <w:rPr>
          <w:rFonts w:hint="default" w:ascii="Times New Roman" w:hAnsi="Times New Roman" w:cs="Times New Roman"/>
        </w:rPr>
        <w:t>1.项目范围：</w:t>
      </w:r>
      <w:r>
        <w:rPr>
          <w:rFonts w:hint="eastAsia" w:ascii="Times New Roman" w:hAnsi="Times New Roman" w:cs="Times New Roman"/>
          <w:lang w:eastAsia="zh-CN"/>
        </w:rPr>
        <w:t>疫情指挥部综合组经费</w:t>
      </w:r>
      <w:r>
        <w:rPr>
          <w:rFonts w:hint="default" w:ascii="Times New Roman" w:hAnsi="Times New Roman" w:cs="Times New Roman"/>
        </w:rPr>
        <w:t>的完成情况、资金投入的运行情况、项目实施后产生的绩效及影响效果。</w:t>
      </w:r>
    </w:p>
    <w:p>
      <w:pPr>
        <w:spacing w:line="360" w:lineRule="auto"/>
        <w:ind w:firstLine="560"/>
        <w:rPr>
          <w:rFonts w:hint="default" w:ascii="Times New Roman" w:hAnsi="Times New Roman" w:cs="Times New Roman"/>
        </w:rPr>
      </w:pPr>
      <w:r>
        <w:rPr>
          <w:rFonts w:hint="default" w:ascii="Times New Roman" w:hAnsi="Times New Roman" w:cs="Times New Roman"/>
        </w:rPr>
        <w:t>2.时间范围：2022年1月1日至2022年12月31日。</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13" w:name="_Toc100784590"/>
      <w:bookmarkStart w:id="14" w:name="_Toc67911606"/>
      <w:bookmarkStart w:id="15" w:name="_Hlk67586765"/>
      <w:r>
        <w:rPr>
          <w:rFonts w:hint="default" w:ascii="Times New Roman" w:hAnsi="Times New Roman" w:eastAsia="仿宋" w:cs="Times New Roman"/>
          <w:sz w:val="32"/>
          <w:szCs w:val="32"/>
          <w:lang w:val="en-US" w:eastAsia="zh-CN" w:bidi="en-US"/>
        </w:rPr>
        <w:t>（二）绩效评价原则、指标体系、方法及标准</w:t>
      </w:r>
      <w:bookmarkEnd w:id="13"/>
      <w:bookmarkEnd w:id="14"/>
    </w:p>
    <w:bookmarkEnd w:id="15"/>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6" w:name="_Toc100784591"/>
      <w:r>
        <w:rPr>
          <w:rFonts w:hint="default" w:ascii="Times New Roman" w:hAnsi="Times New Roman" w:eastAsia="仿宋" w:cs="Times New Roman"/>
          <w:sz w:val="32"/>
          <w:szCs w:val="32"/>
          <w:lang w:bidi="en-US"/>
        </w:rPr>
        <w:t>1.评价原则</w:t>
      </w:r>
      <w:bookmarkEnd w:id="16"/>
    </w:p>
    <w:p>
      <w:pPr>
        <w:spacing w:line="360" w:lineRule="auto"/>
        <w:ind w:firstLine="560"/>
        <w:rPr>
          <w:rFonts w:hint="default" w:ascii="Times New Roman" w:hAnsi="Times New Roman" w:cs="Times New Roman"/>
        </w:rPr>
      </w:pPr>
      <w:r>
        <w:rPr>
          <w:rFonts w:hint="default" w:ascii="Times New Roman" w:hAnsi="Times New Roman" w:cs="Times New Roman"/>
        </w:rPr>
        <w:t>（1）科学规范原则：绩效评价应当严格执行规定的程序，按照科学可行的要求，采用定量与定性分析相结合的方法。</w:t>
      </w:r>
    </w:p>
    <w:p>
      <w:pPr>
        <w:spacing w:line="360" w:lineRule="auto"/>
        <w:ind w:firstLine="560"/>
        <w:rPr>
          <w:rFonts w:hint="default" w:ascii="Times New Roman" w:hAnsi="Times New Roman" w:cs="Times New Roman"/>
        </w:rPr>
      </w:pPr>
      <w:r>
        <w:rPr>
          <w:rFonts w:hint="default" w:ascii="Times New Roman" w:hAnsi="Times New Roman" w:cs="Times New Roman"/>
        </w:rPr>
        <w:t>（2）公正公开原则：绩效评价应当符合真实、客观、公正的要求，依法公开并接受监督。</w:t>
      </w:r>
    </w:p>
    <w:p>
      <w:pPr>
        <w:spacing w:line="360" w:lineRule="auto"/>
        <w:ind w:firstLine="560"/>
        <w:rPr>
          <w:rFonts w:hint="default" w:ascii="Times New Roman" w:hAnsi="Times New Roman" w:cs="Times New Roman"/>
        </w:rPr>
      </w:pPr>
      <w:r>
        <w:rPr>
          <w:rFonts w:hint="default" w:ascii="Times New Roman" w:hAnsi="Times New Roman" w:cs="Times New Roman"/>
        </w:rPr>
        <w:t>（3）分级分类原则：根据评价对象特点分类组织实施。</w:t>
      </w:r>
    </w:p>
    <w:p>
      <w:pPr>
        <w:spacing w:line="360" w:lineRule="auto"/>
        <w:ind w:firstLine="560"/>
        <w:rPr>
          <w:rFonts w:hint="default" w:ascii="Times New Roman" w:hAnsi="Times New Roman" w:cs="Times New Roman"/>
        </w:rPr>
      </w:pPr>
      <w:r>
        <w:rPr>
          <w:rFonts w:hint="default" w:ascii="Times New Roman" w:hAnsi="Times New Roman" w:cs="Times New Roman"/>
        </w:rPr>
        <w:t>（4）绩效相关原则：绩效评价应当针对具体支出及其产出绩效进行，评价结果应当清晰反映支出和产出绩效之间的紧密对应关系。</w:t>
      </w:r>
    </w:p>
    <w:p>
      <w:pPr>
        <w:spacing w:line="360" w:lineRule="auto"/>
        <w:ind w:firstLine="560"/>
        <w:rPr>
          <w:rFonts w:hint="default" w:ascii="Times New Roman" w:hAnsi="Times New Roman" w:cs="Times New Roman"/>
        </w:rPr>
      </w:pPr>
      <w:r>
        <w:rPr>
          <w:rFonts w:hint="default" w:ascii="Times New Roman" w:hAnsi="Times New Roman" w:cs="Times New Roman"/>
        </w:rPr>
        <w:t>根据以上原则，绩效评价应遵循如下要求：</w:t>
      </w:r>
    </w:p>
    <w:p>
      <w:pPr>
        <w:spacing w:line="360" w:lineRule="auto"/>
        <w:ind w:firstLine="560"/>
        <w:rPr>
          <w:rFonts w:hint="default" w:ascii="Times New Roman" w:hAnsi="Times New Roman" w:cs="Times New Roman"/>
        </w:rPr>
      </w:pPr>
      <w:r>
        <w:rPr>
          <w:rFonts w:hint="default" w:ascii="Times New Roman" w:hAnsi="Times New Roman" w:cs="Times New Roman"/>
        </w:rPr>
        <w:t>（1）在数据收集时，采取客观数据，并结合问卷调查结果，以保证各项指标的真实性。</w:t>
      </w:r>
    </w:p>
    <w:p>
      <w:pPr>
        <w:spacing w:line="360" w:lineRule="auto"/>
        <w:ind w:firstLine="560"/>
        <w:rPr>
          <w:rFonts w:hint="default" w:ascii="Times New Roman" w:hAnsi="Times New Roman" w:cs="Times New Roman"/>
        </w:rPr>
      </w:pPr>
      <w:r>
        <w:rPr>
          <w:rFonts w:hint="default" w:ascii="Times New Roman" w:hAnsi="Times New Roman" w:cs="Times New Roman"/>
        </w:rPr>
        <w:t>（2）保证评价结果的真实性、公正性，提高评价报告的公信力。</w:t>
      </w:r>
    </w:p>
    <w:p>
      <w:pPr>
        <w:spacing w:line="360" w:lineRule="auto"/>
        <w:ind w:firstLine="560"/>
        <w:rPr>
          <w:rFonts w:hint="default" w:ascii="Times New Roman" w:hAnsi="Times New Roman" w:cs="Times New Roman"/>
        </w:rPr>
      </w:pPr>
      <w:r>
        <w:rPr>
          <w:rFonts w:hint="default" w:ascii="Times New Roman" w:hAnsi="Times New Roman" w:cs="Times New Roman"/>
        </w:rPr>
        <w:t>（3）绩效评价报告应当简明扼要，除了对绩效评价的过程、结果描述外，还应总结经验，指出问题，并就项目实施过程中所存在的问题提出可操作性改进建议。</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7" w:name="_Toc100784592"/>
      <w:r>
        <w:rPr>
          <w:rFonts w:hint="default" w:ascii="Times New Roman" w:hAnsi="Times New Roman" w:eastAsia="仿宋" w:cs="Times New Roman"/>
          <w:sz w:val="32"/>
          <w:szCs w:val="32"/>
          <w:lang w:bidi="en-US"/>
        </w:rPr>
        <w:t>2.评价指标体系</w:t>
      </w:r>
      <w:bookmarkEnd w:id="17"/>
    </w:p>
    <w:p>
      <w:pPr>
        <w:spacing w:line="360" w:lineRule="auto"/>
        <w:ind w:firstLine="560"/>
        <w:rPr>
          <w:rFonts w:hint="default" w:ascii="Times New Roman" w:hAnsi="Times New Roman" w:cs="Times New Roman"/>
        </w:rPr>
      </w:pPr>
      <w:r>
        <w:rPr>
          <w:rFonts w:hint="default" w:ascii="Times New Roman" w:hAnsi="Times New Roman" w:cs="Times New Roman"/>
        </w:rPr>
        <w:t>绩效评价指标体系作为衡量绩效目标实现程度的考核工具，一般遵循以下原则：</w:t>
      </w:r>
    </w:p>
    <w:p>
      <w:pPr>
        <w:spacing w:line="360" w:lineRule="auto"/>
        <w:ind w:firstLine="560"/>
        <w:rPr>
          <w:rFonts w:hint="default" w:ascii="Times New Roman" w:hAnsi="Times New Roman" w:cs="Times New Roman"/>
        </w:rPr>
      </w:pPr>
      <w:r>
        <w:rPr>
          <w:rFonts w:hint="default" w:ascii="Times New Roman" w:hAnsi="Times New Roman" w:cs="Times New Roman"/>
        </w:rPr>
        <w:t>（1）相关性原则：绩效评价指标应当与绩效目标有直接的联系，能够恰当反映目标的实现程度。</w:t>
      </w:r>
    </w:p>
    <w:p>
      <w:pPr>
        <w:spacing w:line="360" w:lineRule="auto"/>
        <w:ind w:firstLine="560"/>
        <w:rPr>
          <w:rFonts w:hint="default" w:ascii="Times New Roman" w:hAnsi="Times New Roman" w:cs="Times New Roman"/>
        </w:rPr>
      </w:pPr>
      <w:r>
        <w:rPr>
          <w:rFonts w:hint="default" w:ascii="Times New Roman" w:hAnsi="Times New Roman" w:cs="Times New Roman"/>
        </w:rPr>
        <w:t>（2）重要性原则：应当优先使用最具评价对象代表性、最能反映评价要求的核心指标。</w:t>
      </w:r>
    </w:p>
    <w:p>
      <w:pPr>
        <w:spacing w:line="360" w:lineRule="auto"/>
        <w:ind w:firstLine="560"/>
        <w:rPr>
          <w:rFonts w:hint="default" w:ascii="Times New Roman" w:hAnsi="Times New Roman" w:cs="Times New Roman"/>
        </w:rPr>
      </w:pPr>
      <w:r>
        <w:rPr>
          <w:rFonts w:hint="default" w:ascii="Times New Roman" w:hAnsi="Times New Roman" w:cs="Times New Roman"/>
        </w:rPr>
        <w:t>（3）可比性原则：对同类评价对象要设定共性的绩效评价指标，以便于评价结果可以相互比较。</w:t>
      </w:r>
    </w:p>
    <w:p>
      <w:pPr>
        <w:spacing w:line="360" w:lineRule="auto"/>
        <w:ind w:firstLine="560"/>
        <w:rPr>
          <w:rFonts w:hint="default" w:ascii="Times New Roman" w:hAnsi="Times New Roman" w:cs="Times New Roman"/>
        </w:rPr>
      </w:pPr>
      <w:r>
        <w:rPr>
          <w:rFonts w:hint="default" w:ascii="Times New Roman" w:hAnsi="Times New Roman" w:cs="Times New Roman"/>
        </w:rPr>
        <w:t>（4）系统性原则：绩效评价指标的设置应当将定量指标与定性指标相结合，能系统反映财政支出所产生的社会效益、经济效益和可持续影响等。</w:t>
      </w:r>
    </w:p>
    <w:p>
      <w:pPr>
        <w:spacing w:line="360" w:lineRule="auto"/>
        <w:ind w:firstLine="560"/>
        <w:rPr>
          <w:rFonts w:hint="default" w:ascii="Times New Roman" w:hAnsi="Times New Roman" w:cs="Times New Roman"/>
        </w:rPr>
      </w:pPr>
      <w:r>
        <w:rPr>
          <w:rFonts w:hint="default" w:ascii="Times New Roman" w:hAnsi="Times New Roman" w:cs="Times New Roman"/>
        </w:rPr>
        <w:t>（5）经济性原则：绩效评价指标设计应当通俗易懂、简便易行，数据的获得应当考虑现实条件和可操作性，符合成本效益原则。</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本项目的评价指标体系建立如附件所示。</w:t>
      </w:r>
    </w:p>
    <w:p>
      <w:pPr>
        <w:spacing w:line="360" w:lineRule="auto"/>
        <w:ind w:firstLine="560"/>
        <w:rPr>
          <w:rFonts w:hint="default" w:ascii="Times New Roman" w:hAnsi="Times New Roman" w:cs="Times New Roman"/>
        </w:rPr>
      </w:pPr>
    </w:p>
    <w:p>
      <w:pPr>
        <w:spacing w:line="360" w:lineRule="auto"/>
        <w:ind w:firstLine="560"/>
        <w:rPr>
          <w:rFonts w:hint="default" w:ascii="Times New Roman" w:hAnsi="Times New Roman" w:cs="Times New Roman"/>
        </w:rPr>
      </w:pPr>
    </w:p>
    <w:p>
      <w:pPr>
        <w:spacing w:line="360" w:lineRule="auto"/>
        <w:ind w:firstLine="560"/>
        <w:rPr>
          <w:rFonts w:hint="default" w:ascii="Times New Roman" w:hAnsi="Times New Roman" w:cs="Times New Roman"/>
        </w:rPr>
        <w:sectPr>
          <w:headerReference r:id="rId11" w:type="default"/>
          <w:footerReference r:id="rId12" w:type="default"/>
          <w:footnotePr>
            <w:numFmt w:val="decimalEnclosedCircleChinese"/>
          </w:footnotePr>
          <w:pgSz w:w="11906" w:h="16838"/>
          <w:pgMar w:top="1440" w:right="1800" w:bottom="1440" w:left="1800" w:header="992" w:footer="992" w:gutter="0"/>
          <w:pgBorders>
            <w:top w:val="none" w:sz="0" w:space="0"/>
            <w:left w:val="none" w:sz="0" w:space="0"/>
            <w:bottom w:val="none" w:sz="0" w:space="0"/>
            <w:right w:val="none" w:sz="0" w:space="0"/>
          </w:pgBorders>
          <w:pgNumType w:start="1"/>
          <w:cols w:space="425" w:num="1"/>
          <w:docGrid w:type="lines" w:linePitch="381" w:charSpace="0"/>
        </w:sectPr>
      </w:pPr>
    </w:p>
    <w:p>
      <w:pPr>
        <w:spacing w:line="360" w:lineRule="auto"/>
        <w:ind w:firstLine="0" w:firstLineChars="0"/>
        <w:jc w:val="center"/>
        <w:rPr>
          <w:rFonts w:hint="default" w:ascii="Times New Roman" w:hAnsi="Times New Roman" w:cs="Times New Roman"/>
          <w:b/>
          <w:bCs/>
        </w:rPr>
      </w:pPr>
      <w:r>
        <w:rPr>
          <w:rFonts w:hint="default" w:ascii="Times New Roman" w:hAnsi="Times New Roman" w:cs="Times New Roman"/>
          <w:b/>
          <w:bCs/>
        </w:rPr>
        <w:t xml:space="preserve">  项目支出绩效评价指标体系</w:t>
      </w:r>
    </w:p>
    <w:tbl>
      <w:tblPr>
        <w:tblStyle w:val="15"/>
        <w:tblW w:w="1389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278"/>
        <w:gridCol w:w="1332"/>
        <w:gridCol w:w="2789"/>
        <w:gridCol w:w="7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一级指标</w:t>
            </w:r>
          </w:p>
        </w:tc>
        <w:tc>
          <w:tcPr>
            <w:tcW w:w="127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二级指标</w:t>
            </w:r>
          </w:p>
        </w:tc>
        <w:tc>
          <w:tcPr>
            <w:tcW w:w="1332"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三级指标</w:t>
            </w:r>
          </w:p>
        </w:tc>
        <w:tc>
          <w:tcPr>
            <w:tcW w:w="278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指标解释</w:t>
            </w:r>
          </w:p>
        </w:tc>
        <w:tc>
          <w:tcPr>
            <w:tcW w:w="734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决策</w:t>
            </w:r>
          </w:p>
        </w:tc>
        <w:tc>
          <w:tcPr>
            <w:tcW w:w="1278"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项目立项</w:t>
            </w:r>
          </w:p>
        </w:tc>
        <w:tc>
          <w:tcPr>
            <w:tcW w:w="1332"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立项依据</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充分性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①项目立项是否符合国家法律法规、国民经济发展规划和相关政策；</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②项目立项是否符合行业发展规划和政策要求；</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③项目立项是否与部门职责范围相符，属于部门履职所需；</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④项目是否属于公共财政支持范围，是否符合中央、地方事权支出责任划分原则；</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278"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332"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立项程序</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规范性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①项目是否按照规定的程序申请设立；</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②审批文件、材料是否符合相关要求；</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278"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tc>
        <w:tc>
          <w:tcPr>
            <w:tcW w:w="1332"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合理性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（如未设定预算绩效目标，也可考核其他工作任务目标）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①项目是否有绩效目标；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②项目绩效目标与实际工作内容是否具有相关性；</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③项目预期产出效益和效果是否符合正常的业绩水平；</w:t>
            </w:r>
          </w:p>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决策</w:t>
            </w:r>
          </w:p>
        </w:tc>
        <w:tc>
          <w:tcPr>
            <w:tcW w:w="1278"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tc>
        <w:tc>
          <w:tcPr>
            <w:tcW w:w="1332"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绩效指标</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明确性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①是否将项目绩效目标细化分解为具体的绩效指标；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②是否通过清晰、可衡量的指标值予以体现；</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③是否与项目目标任务数或计划数相对应。</w:t>
            </w:r>
            <w:r>
              <w:rPr>
                <w:rFonts w:hint="default" w:ascii="Times New Roman" w:hAnsi="Times New Roman" w:eastAsia="宋体" w:cs="Times New Roman"/>
                <w:color w:val="000000"/>
                <w:kern w:val="0"/>
                <w:sz w:val="22"/>
              </w:rPr>
              <w:br w:type="textWrapping"/>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278"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资金投入</w:t>
            </w:r>
          </w:p>
        </w:tc>
        <w:tc>
          <w:tcPr>
            <w:tcW w:w="1332"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预算编制</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科学性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①预算编制是否经过科学论证；</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②预算内容与项目内容是否匹配；</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③预算额度测算依据是否充分，是否按照标准编制；</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278"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332"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资金分配</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①预算资金分配依据是否充分；</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过程</w:t>
            </w:r>
          </w:p>
          <w:p>
            <w:pPr>
              <w:ind w:firstLine="0" w:firstLineChars="0"/>
              <w:jc w:val="both"/>
              <w:rPr>
                <w:rFonts w:hint="default" w:ascii="Times New Roman" w:hAnsi="Times New Roman" w:eastAsia="宋体" w:cs="Times New Roman"/>
                <w:color w:val="000000"/>
                <w:kern w:val="0"/>
                <w:sz w:val="22"/>
              </w:rPr>
            </w:pPr>
          </w:p>
        </w:tc>
        <w:tc>
          <w:tcPr>
            <w:tcW w:w="1278"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资金管理</w:t>
            </w:r>
          </w:p>
        </w:tc>
        <w:tc>
          <w:tcPr>
            <w:tcW w:w="1332"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资金到位率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资金到位率=（实际到位资金/预算资金）×100%。</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实际到位资金：一定时期（本年度或项目期）内落实到具体项目的资金。</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278"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332"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预算执行率</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项目预算资金是否按照计划执行，用以反映或考核项目预算执行情况。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预算执行率=（实际支出资金/实际到位资金）×100%。</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278"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资金管理</w:t>
            </w:r>
          </w:p>
        </w:tc>
        <w:tc>
          <w:tcPr>
            <w:tcW w:w="1332"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资金使用</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合规性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①是否符合国家财经法规和财务管理制度以及有关专项资金管理办法的规定；</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②资金的拨付是否有完整的审批程序和手续；</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③是否符合项目预算批复或合同规定的用途；</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278"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组织实施</w:t>
            </w:r>
          </w:p>
        </w:tc>
        <w:tc>
          <w:tcPr>
            <w:tcW w:w="1332"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管理制度</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健全性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①是否已制定或具有相应的财务和业务管理制度；</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278"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332"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制度执行</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有效性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①是否遵守相关法律法规和相关管理规定；</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②项目调整及支出调整手续是否完备；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③项目合同书、验收报告、技术鉴定等资料是否齐全并及时归档；</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restart"/>
            <w:tcBorders>
              <w:tl2br w:val="nil"/>
              <w:tr2bl w:val="nil"/>
            </w:tcBorders>
            <w:shd w:val="clear" w:color="auto" w:fill="FFFFFF"/>
            <w:vAlign w:val="center"/>
          </w:tcPr>
          <w:p>
            <w:pPr>
              <w:widowControl/>
              <w:ind w:firstLine="0" w:firstLineChars="0"/>
              <w:jc w:val="both"/>
              <w:rPr>
                <w:rFonts w:hint="default" w:ascii="Times New Roman" w:hAnsi="Times New Roman" w:eastAsia="宋体" w:cs="Times New Roman"/>
                <w:color w:val="000000"/>
                <w:kern w:val="0"/>
                <w:sz w:val="22"/>
                <w:highlight w:val="none"/>
              </w:rPr>
            </w:pP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w:t>
            </w:r>
          </w:p>
        </w:tc>
        <w:tc>
          <w:tcPr>
            <w:tcW w:w="1278" w:type="dxa"/>
            <w:tcBorders>
              <w:tl2br w:val="nil"/>
              <w:tr2bl w:val="nil"/>
            </w:tcBorders>
            <w:shd w:val="clear" w:color="auto" w:fill="FFFFFF"/>
            <w:vAlign w:val="center"/>
          </w:tcPr>
          <w:p>
            <w:pPr>
              <w:widowControl/>
              <w:ind w:firstLine="0" w:firstLineChars="0"/>
              <w:jc w:val="center"/>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数量</w:t>
            </w:r>
            <w:r>
              <w:rPr>
                <w:rFonts w:hint="eastAsia" w:ascii="Times New Roman" w:hAnsi="Times New Roman" w:eastAsia="宋体" w:cs="Times New Roman"/>
                <w:color w:val="000000"/>
                <w:kern w:val="0"/>
                <w:sz w:val="22"/>
                <w:highlight w:val="none"/>
                <w:lang w:eastAsia="zh-CN"/>
              </w:rPr>
              <w:t>指标</w:t>
            </w:r>
          </w:p>
        </w:tc>
        <w:tc>
          <w:tcPr>
            <w:tcW w:w="1332" w:type="dxa"/>
            <w:tcBorders>
              <w:tl2br w:val="nil"/>
              <w:tr2bl w:val="nil"/>
            </w:tcBorders>
            <w:shd w:val="clear" w:color="auto" w:fill="FFFFFF"/>
          </w:tcPr>
          <w:p>
            <w:pPr>
              <w:widowControl/>
              <w:ind w:firstLine="0" w:firstLineChars="0"/>
              <w:jc w:val="center"/>
              <w:rPr>
                <w:rFonts w:hint="eastAsia" w:ascii="Times New Roman" w:hAnsi="Times New Roman" w:eastAsia="宋体" w:cs="Times New Roman"/>
                <w:color w:val="000000"/>
                <w:kern w:val="0"/>
                <w:sz w:val="22"/>
                <w:highlight w:val="none"/>
                <w:lang w:eastAsia="zh-CN"/>
              </w:rPr>
            </w:pPr>
          </w:p>
          <w:p>
            <w:pPr>
              <w:widowControl/>
              <w:ind w:firstLine="0" w:firstLineChars="0"/>
              <w:jc w:val="center"/>
              <w:rPr>
                <w:rFonts w:hint="eastAsia" w:ascii="Times New Roman" w:hAnsi="Times New Roman" w:eastAsia="宋体" w:cs="Times New Roman"/>
                <w:color w:val="000000"/>
                <w:kern w:val="0"/>
                <w:sz w:val="22"/>
                <w:highlight w:val="none"/>
                <w:lang w:eastAsia="zh-CN"/>
              </w:rPr>
            </w:pPr>
          </w:p>
          <w:p>
            <w:pPr>
              <w:widowControl/>
              <w:ind w:firstLine="0" w:firstLineChars="0"/>
              <w:jc w:val="center"/>
              <w:rPr>
                <w:rFonts w:hint="eastAsia" w:ascii="Times New Roman" w:hAnsi="Times New Roman" w:eastAsia="宋体" w:cs="Times New Roman"/>
                <w:color w:val="000000"/>
                <w:kern w:val="0"/>
                <w:sz w:val="22"/>
                <w:highlight w:val="none"/>
                <w:lang w:eastAsia="zh-CN"/>
              </w:rPr>
            </w:pPr>
            <w:r>
              <w:rPr>
                <w:rFonts w:hint="eastAsia" w:ascii="Times New Roman" w:hAnsi="Times New Roman" w:eastAsia="宋体" w:cs="Times New Roman"/>
                <w:color w:val="000000"/>
                <w:kern w:val="0"/>
                <w:sz w:val="22"/>
                <w:highlight w:val="none"/>
                <w:lang w:eastAsia="zh-CN"/>
              </w:rPr>
              <w:t>购买办公用品及设备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项目实施的实际产出数与计划产出数的比率，用以反映和考核项目产出数量目标的实现程度。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实际完成率=（实际产出数/计划产出数）×100%。</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实际产出数：一定时期（本年度或项目期）内项目实际产出的产品或提供的服务数量。</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Change w:id="0" w:author="dell" w:date="2023-05-05T17:55:06Z">
                  <w:rPr>
                    <w:rFonts w:hint="default" w:ascii="Times New Roman" w:hAnsi="Times New Roman" w:eastAsia="宋体" w:cs="Times New Roman"/>
                    <w:color w:val="000000"/>
                    <w:kern w:val="0"/>
                    <w:sz w:val="22"/>
                    <w:highlight w:val="yellow"/>
                  </w:rPr>
                </w:rPrChange>
              </w:rPr>
            </w:pPr>
          </w:p>
        </w:tc>
        <w:tc>
          <w:tcPr>
            <w:tcW w:w="1278" w:type="dxa"/>
            <w:tcBorders>
              <w:tl2br w:val="nil"/>
              <w:tr2bl w:val="nil"/>
            </w:tcBorders>
            <w:shd w:val="clear" w:color="auto" w:fill="FFFFFF"/>
            <w:vAlign w:val="center"/>
          </w:tcPr>
          <w:p>
            <w:pPr>
              <w:widowControl/>
              <w:ind w:firstLine="0" w:firstLineChars="0"/>
              <w:jc w:val="center"/>
              <w:rPr>
                <w:rFonts w:hint="eastAsia" w:ascii="Times New Roman" w:hAnsi="Times New Roman" w:eastAsia="宋体" w:cs="Times New Roman"/>
                <w:color w:val="000000"/>
                <w:kern w:val="0"/>
                <w:sz w:val="22"/>
                <w:highlight w:val="none"/>
                <w:lang w:eastAsia="zh-CN"/>
                <w:rPrChange w:id="1" w:author="dell" w:date="2023-05-05T17:55:06Z">
                  <w:rPr>
                    <w:rFonts w:hint="eastAsia" w:ascii="Times New Roman" w:hAnsi="Times New Roman" w:eastAsia="宋体" w:cs="Times New Roman"/>
                    <w:color w:val="000000"/>
                    <w:kern w:val="0"/>
                    <w:sz w:val="22"/>
                    <w:highlight w:val="yellow"/>
                    <w:lang w:eastAsia="zh-CN"/>
                  </w:rPr>
                </w:rPrChange>
              </w:rPr>
            </w:pPr>
            <w:r>
              <w:rPr>
                <w:rFonts w:hint="default" w:ascii="Times New Roman" w:hAnsi="Times New Roman" w:eastAsia="宋体" w:cs="Times New Roman"/>
                <w:color w:val="000000"/>
                <w:kern w:val="0"/>
                <w:sz w:val="22"/>
                <w:highlight w:val="none"/>
                <w:rPrChange w:id="2" w:author="dell" w:date="2023-05-05T17:55:06Z">
                  <w:rPr>
                    <w:rFonts w:hint="default" w:ascii="Times New Roman" w:hAnsi="Times New Roman" w:eastAsia="宋体" w:cs="Times New Roman"/>
                    <w:color w:val="000000"/>
                    <w:kern w:val="0"/>
                    <w:sz w:val="22"/>
                    <w:highlight w:val="yellow"/>
                  </w:rPr>
                </w:rPrChange>
              </w:rPr>
              <w:t>质量</w:t>
            </w:r>
            <w:r>
              <w:rPr>
                <w:rFonts w:hint="eastAsia" w:ascii="Times New Roman" w:hAnsi="Times New Roman" w:eastAsia="宋体" w:cs="Times New Roman"/>
                <w:color w:val="000000"/>
                <w:kern w:val="0"/>
                <w:sz w:val="22"/>
                <w:highlight w:val="none"/>
                <w:lang w:eastAsia="zh-CN"/>
                <w:rPrChange w:id="3" w:author="dell" w:date="2023-05-05T17:55:06Z">
                  <w:rPr>
                    <w:rFonts w:hint="eastAsia" w:ascii="Times New Roman" w:hAnsi="Times New Roman" w:eastAsia="宋体" w:cs="Times New Roman"/>
                    <w:color w:val="000000"/>
                    <w:kern w:val="0"/>
                    <w:sz w:val="22"/>
                    <w:highlight w:val="yellow"/>
                    <w:lang w:eastAsia="zh-CN"/>
                  </w:rPr>
                </w:rPrChange>
              </w:rPr>
              <w:t>指标</w:t>
            </w:r>
          </w:p>
        </w:tc>
        <w:tc>
          <w:tcPr>
            <w:tcW w:w="1332"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Change w:id="4" w:author="dell" w:date="2023-05-05T17:55:06Z">
                  <w:rPr>
                    <w:rFonts w:hint="default" w:ascii="Times New Roman" w:hAnsi="Times New Roman" w:eastAsia="宋体" w:cs="Times New Roman"/>
                    <w:color w:val="000000"/>
                    <w:kern w:val="0"/>
                    <w:sz w:val="22"/>
                    <w:highlight w:val="yellow"/>
                  </w:rPr>
                </w:rPrChange>
              </w:rPr>
            </w:pPr>
            <w:r>
              <w:rPr>
                <w:rFonts w:hint="eastAsia" w:ascii="Times New Roman" w:hAnsi="Times New Roman" w:eastAsia="宋体" w:cs="Times New Roman"/>
                <w:color w:val="000000"/>
                <w:kern w:val="0"/>
                <w:sz w:val="22"/>
                <w:highlight w:val="none"/>
                <w:lang w:eastAsia="zh-CN"/>
                <w:rPrChange w:id="5" w:author="dell" w:date="2023-05-05T17:55:06Z">
                  <w:rPr>
                    <w:rFonts w:hint="eastAsia" w:ascii="Times New Roman" w:hAnsi="Times New Roman" w:eastAsia="宋体" w:cs="Times New Roman"/>
                    <w:color w:val="000000"/>
                    <w:kern w:val="0"/>
                    <w:sz w:val="22"/>
                    <w:highlight w:val="yellow"/>
                    <w:lang w:eastAsia="zh-CN"/>
                  </w:rPr>
                </w:rPrChange>
              </w:rPr>
              <w:t>采买耗材支付</w:t>
            </w:r>
            <w:r>
              <w:rPr>
                <w:rFonts w:hint="default" w:ascii="Times New Roman" w:hAnsi="Times New Roman" w:eastAsia="宋体" w:cs="Times New Roman"/>
                <w:color w:val="000000"/>
                <w:kern w:val="0"/>
                <w:sz w:val="22"/>
                <w:highlight w:val="none"/>
                <w:rPrChange w:id="6" w:author="dell" w:date="2023-05-05T17:55:06Z">
                  <w:rPr>
                    <w:rFonts w:hint="default" w:ascii="Times New Roman" w:hAnsi="Times New Roman" w:eastAsia="宋体" w:cs="Times New Roman"/>
                    <w:color w:val="000000"/>
                    <w:kern w:val="0"/>
                    <w:sz w:val="22"/>
                    <w:highlight w:val="yellow"/>
                  </w:rPr>
                </w:rPrChange>
              </w:rPr>
              <w:t>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项目完成的质量达标产出数与实际产出数的比率，用以反映和考核项目产出质量目标的实现程度。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质量达标率=（质量达标产出数/实际产出数）×100%。</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6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Change w:id="7" w:author="dell" w:date="2023-05-05T17:55:06Z">
                  <w:rPr>
                    <w:rFonts w:hint="default" w:ascii="Times New Roman" w:hAnsi="Times New Roman" w:eastAsia="宋体" w:cs="Times New Roman"/>
                    <w:color w:val="000000"/>
                    <w:kern w:val="0"/>
                    <w:sz w:val="22"/>
                    <w:highlight w:val="yellow"/>
                  </w:rPr>
                </w:rPrChange>
              </w:rPr>
            </w:pPr>
          </w:p>
        </w:tc>
        <w:tc>
          <w:tcPr>
            <w:tcW w:w="1278" w:type="dxa"/>
            <w:tcBorders>
              <w:tl2br w:val="nil"/>
              <w:tr2bl w:val="nil"/>
            </w:tcBorders>
            <w:shd w:val="clear" w:color="auto" w:fill="FFFFFF"/>
            <w:vAlign w:val="center"/>
          </w:tcPr>
          <w:p>
            <w:pPr>
              <w:ind w:firstLine="0" w:firstLineChars="0"/>
              <w:jc w:val="center"/>
              <w:rPr>
                <w:rFonts w:hint="eastAsia" w:ascii="Times New Roman" w:hAnsi="Times New Roman" w:eastAsia="宋体" w:cs="Times New Roman"/>
                <w:color w:val="000000"/>
                <w:kern w:val="0"/>
                <w:sz w:val="22"/>
                <w:highlight w:val="none"/>
                <w:lang w:eastAsia="zh-CN"/>
                <w:rPrChange w:id="8" w:author="dell" w:date="2023-05-05T17:55:06Z">
                  <w:rPr>
                    <w:rFonts w:hint="eastAsia" w:ascii="Times New Roman" w:hAnsi="Times New Roman" w:eastAsia="宋体" w:cs="Times New Roman"/>
                    <w:color w:val="000000"/>
                    <w:kern w:val="0"/>
                    <w:sz w:val="22"/>
                    <w:highlight w:val="yellow"/>
                    <w:lang w:eastAsia="zh-CN"/>
                  </w:rPr>
                </w:rPrChange>
              </w:rPr>
            </w:pPr>
            <w:r>
              <w:rPr>
                <w:rFonts w:hint="default" w:ascii="Times New Roman" w:hAnsi="Times New Roman" w:eastAsia="宋体" w:cs="Times New Roman"/>
                <w:color w:val="000000"/>
                <w:kern w:val="0"/>
                <w:sz w:val="22"/>
                <w:highlight w:val="none"/>
                <w:rPrChange w:id="9" w:author="dell" w:date="2023-05-05T17:55:06Z">
                  <w:rPr>
                    <w:rFonts w:hint="default" w:ascii="Times New Roman" w:hAnsi="Times New Roman" w:eastAsia="宋体" w:cs="Times New Roman"/>
                    <w:color w:val="000000"/>
                    <w:kern w:val="0"/>
                    <w:sz w:val="22"/>
                    <w:highlight w:val="yellow"/>
                  </w:rPr>
                </w:rPrChange>
              </w:rPr>
              <w:t>时效</w:t>
            </w:r>
            <w:r>
              <w:rPr>
                <w:rFonts w:hint="eastAsia" w:ascii="Times New Roman" w:hAnsi="Times New Roman" w:eastAsia="宋体" w:cs="Times New Roman"/>
                <w:color w:val="000000"/>
                <w:kern w:val="0"/>
                <w:sz w:val="22"/>
                <w:highlight w:val="none"/>
                <w:lang w:eastAsia="zh-CN"/>
                <w:rPrChange w:id="10" w:author="dell" w:date="2023-05-05T17:55:06Z">
                  <w:rPr>
                    <w:rFonts w:hint="eastAsia" w:ascii="Times New Roman" w:hAnsi="Times New Roman" w:eastAsia="宋体" w:cs="Times New Roman"/>
                    <w:color w:val="000000"/>
                    <w:kern w:val="0"/>
                    <w:sz w:val="22"/>
                    <w:highlight w:val="yellow"/>
                    <w:lang w:eastAsia="zh-CN"/>
                  </w:rPr>
                </w:rPrChange>
              </w:rPr>
              <w:t>指标</w:t>
            </w:r>
          </w:p>
        </w:tc>
        <w:tc>
          <w:tcPr>
            <w:tcW w:w="1332"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Change w:id="11" w:author="dell" w:date="2023-05-05T17:55:06Z">
                  <w:rPr>
                    <w:rFonts w:hint="default" w:ascii="Times New Roman" w:hAnsi="Times New Roman" w:eastAsia="宋体" w:cs="Times New Roman"/>
                    <w:color w:val="000000"/>
                    <w:kern w:val="0"/>
                    <w:sz w:val="22"/>
                    <w:highlight w:val="yellow"/>
                  </w:rPr>
                </w:rPrChange>
              </w:rPr>
            </w:pPr>
            <w:r>
              <w:rPr>
                <w:rFonts w:hint="eastAsia" w:ascii="Times New Roman" w:hAnsi="Times New Roman" w:eastAsia="宋体" w:cs="Times New Roman"/>
                <w:color w:val="000000"/>
                <w:kern w:val="0"/>
                <w:sz w:val="22"/>
                <w:highlight w:val="none"/>
                <w:lang w:eastAsia="zh-CN"/>
                <w:rPrChange w:id="12" w:author="dell" w:date="2023-05-05T17:55:06Z">
                  <w:rPr>
                    <w:rFonts w:hint="eastAsia" w:ascii="Times New Roman" w:hAnsi="Times New Roman" w:eastAsia="宋体" w:cs="Times New Roman"/>
                    <w:color w:val="000000"/>
                    <w:kern w:val="0"/>
                    <w:sz w:val="22"/>
                    <w:highlight w:val="yellow"/>
                    <w:lang w:eastAsia="zh-CN"/>
                  </w:rPr>
                </w:rPrChange>
              </w:rPr>
              <w:t>经费支付</w:t>
            </w:r>
            <w:r>
              <w:rPr>
                <w:rFonts w:hint="default" w:ascii="Times New Roman" w:hAnsi="Times New Roman" w:eastAsia="宋体" w:cs="Times New Roman"/>
                <w:color w:val="000000"/>
                <w:kern w:val="0"/>
                <w:sz w:val="22"/>
                <w:highlight w:val="none"/>
                <w:rPrChange w:id="13" w:author="dell" w:date="2023-05-05T17:55:06Z">
                  <w:rPr>
                    <w:rFonts w:hint="default" w:ascii="Times New Roman" w:hAnsi="Times New Roman" w:eastAsia="宋体" w:cs="Times New Roman"/>
                    <w:color w:val="000000"/>
                    <w:kern w:val="0"/>
                    <w:sz w:val="22"/>
                    <w:highlight w:val="yellow"/>
                  </w:rPr>
                </w:rPrChange>
              </w:rPr>
              <w:t>及时率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实际完成时间：项目实施单位完成该项目实际所耗用的时间。</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241"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278" w:type="dxa"/>
            <w:vMerge w:val="restart"/>
            <w:tcBorders>
              <w:tl2br w:val="nil"/>
              <w:tr2bl w:val="nil"/>
            </w:tcBorders>
            <w:shd w:val="clear" w:color="auto" w:fill="FFFFFF"/>
            <w:vAlign w:val="center"/>
          </w:tcPr>
          <w:p>
            <w:pPr>
              <w:widowControl/>
              <w:ind w:firstLine="0" w:firstLineChars="0"/>
              <w:jc w:val="center"/>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成本</w:t>
            </w:r>
            <w:r>
              <w:rPr>
                <w:rFonts w:hint="eastAsia" w:ascii="Times New Roman" w:hAnsi="Times New Roman" w:eastAsia="宋体" w:cs="Times New Roman"/>
                <w:color w:val="000000"/>
                <w:kern w:val="0"/>
                <w:sz w:val="22"/>
                <w:highlight w:val="none"/>
                <w:lang w:eastAsia="zh-CN"/>
              </w:rPr>
              <w:t>指标</w:t>
            </w:r>
          </w:p>
        </w:tc>
        <w:tc>
          <w:tcPr>
            <w:tcW w:w="1332" w:type="dxa"/>
            <w:tcBorders>
              <w:bottom w:val="single" w:color="auto" w:sz="4" w:space="0"/>
              <w:tl2br w:val="nil"/>
              <w:tr2bl w:val="nil"/>
            </w:tcBorders>
            <w:shd w:val="clear" w:color="auto" w:fill="FFFFFF"/>
            <w:vAlign w:val="center"/>
          </w:tcPr>
          <w:p>
            <w:pPr>
              <w:widowControl/>
              <w:ind w:firstLine="0" w:firstLineChars="0"/>
              <w:jc w:val="center"/>
              <w:rPr>
                <w:rFonts w:hint="eastAsia" w:ascii="Times New Roman" w:hAnsi="Times New Roman" w:eastAsia="宋体" w:cs="Times New Roman"/>
                <w:color w:val="000000"/>
                <w:kern w:val="0"/>
                <w:sz w:val="22"/>
                <w:highlight w:val="none"/>
                <w:lang w:eastAsia="zh-CN"/>
              </w:rPr>
            </w:pPr>
          </w:p>
          <w:p>
            <w:pPr>
              <w:widowControl/>
              <w:ind w:firstLine="0" w:firstLineChars="0"/>
              <w:jc w:val="center"/>
              <w:rPr>
                <w:rFonts w:hint="eastAsia" w:ascii="Times New Roman" w:hAnsi="Times New Roman" w:eastAsia="宋体" w:cs="Times New Roman"/>
                <w:color w:val="000000"/>
                <w:kern w:val="0"/>
                <w:sz w:val="22"/>
                <w:highlight w:val="none"/>
                <w:lang w:eastAsia="zh-CN"/>
              </w:rPr>
            </w:pPr>
            <w:r>
              <w:rPr>
                <w:rFonts w:hint="eastAsia" w:ascii="Times New Roman" w:hAnsi="Times New Roman" w:eastAsia="宋体" w:cs="Times New Roman"/>
                <w:color w:val="000000"/>
                <w:kern w:val="0"/>
                <w:sz w:val="22"/>
                <w:highlight w:val="none"/>
                <w:lang w:eastAsia="zh-CN"/>
              </w:rPr>
              <w:t>购买汉光激光打印机</w:t>
            </w:r>
          </w:p>
          <w:p>
            <w:pPr>
              <w:widowControl/>
              <w:ind w:firstLine="0" w:firstLineChars="0"/>
              <w:jc w:val="center"/>
              <w:rPr>
                <w:rFonts w:hint="eastAsia" w:ascii="Times New Roman" w:hAnsi="Times New Roman" w:eastAsia="宋体" w:cs="Times New Roman"/>
                <w:color w:val="000000"/>
                <w:kern w:val="0"/>
                <w:sz w:val="22"/>
                <w:highlight w:val="none"/>
                <w:lang w:eastAsia="zh-CN"/>
              </w:rPr>
            </w:pPr>
          </w:p>
        </w:tc>
        <w:tc>
          <w:tcPr>
            <w:tcW w:w="2789"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完成项目计划工作目标的实际节约成本与计划成本的比率，用以反映和考核项目的成本节约程度。</w:t>
            </w:r>
          </w:p>
        </w:tc>
        <w:tc>
          <w:tcPr>
            <w:tcW w:w="7341"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成本节约率=[（计划成本-实际成本）/计划成本]×100%。</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实际成本：项目实施单位如期、保质、保量完成既定工作目标实际所耗费的支出。</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21"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278"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332" w:type="dxa"/>
            <w:tcBorders>
              <w:top w:val="single" w:color="auto" w:sz="4" w:space="0"/>
              <w:bottom w:val="single" w:color="auto" w:sz="4" w:space="0"/>
              <w:tl2br w:val="nil"/>
              <w:tr2bl w:val="nil"/>
            </w:tcBorders>
            <w:shd w:val="clear" w:color="auto" w:fill="FFFFFF"/>
            <w:vAlign w:val="center"/>
          </w:tcPr>
          <w:p>
            <w:pPr>
              <w:widowControl/>
              <w:ind w:firstLine="0" w:firstLineChars="0"/>
              <w:jc w:val="center"/>
              <w:rPr>
                <w:rFonts w:hint="eastAsia" w:ascii="Times New Roman" w:hAnsi="Times New Roman" w:eastAsia="宋体" w:cs="Times New Roman"/>
                <w:color w:val="000000"/>
                <w:kern w:val="0"/>
                <w:sz w:val="22"/>
                <w:highlight w:val="none"/>
                <w:lang w:eastAsia="zh-CN"/>
              </w:rPr>
            </w:pPr>
          </w:p>
          <w:p>
            <w:pPr>
              <w:widowControl/>
              <w:ind w:firstLine="0" w:firstLineChars="0"/>
              <w:jc w:val="center"/>
              <w:rPr>
                <w:rFonts w:hint="eastAsia" w:ascii="Times New Roman" w:hAnsi="Times New Roman" w:eastAsia="宋体" w:cs="Times New Roman"/>
                <w:color w:val="000000"/>
                <w:kern w:val="0"/>
                <w:sz w:val="22"/>
                <w:highlight w:val="none"/>
                <w:lang w:eastAsia="zh-CN"/>
              </w:rPr>
            </w:pPr>
            <w:r>
              <w:rPr>
                <w:rFonts w:hint="eastAsia" w:ascii="Times New Roman" w:hAnsi="Times New Roman" w:eastAsia="宋体" w:cs="Times New Roman"/>
                <w:color w:val="000000"/>
                <w:kern w:val="0"/>
                <w:sz w:val="22"/>
                <w:highlight w:val="none"/>
                <w:lang w:eastAsia="zh-CN"/>
              </w:rPr>
              <w:t>购买慰问品</w:t>
            </w:r>
          </w:p>
          <w:p>
            <w:pPr>
              <w:widowControl/>
              <w:ind w:firstLine="0" w:firstLineChars="0"/>
              <w:jc w:val="center"/>
              <w:rPr>
                <w:rFonts w:hint="eastAsia" w:ascii="Times New Roman" w:hAnsi="Times New Roman" w:eastAsia="宋体" w:cs="Times New Roman"/>
                <w:color w:val="000000"/>
                <w:kern w:val="0"/>
                <w:sz w:val="22"/>
                <w:highlight w:val="none"/>
                <w:lang w:eastAsia="zh-CN"/>
              </w:rPr>
            </w:pP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c>
          <w:tcPr>
            <w:tcW w:w="7341"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2"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278"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332" w:type="dxa"/>
            <w:tcBorders>
              <w:top w:val="single" w:color="auto" w:sz="4" w:space="0"/>
              <w:tl2br w:val="nil"/>
              <w:tr2bl w:val="nil"/>
            </w:tcBorders>
            <w:shd w:val="clear" w:color="auto" w:fill="FFFFFF"/>
            <w:vAlign w:val="center"/>
          </w:tcPr>
          <w:p>
            <w:pPr>
              <w:widowControl/>
              <w:ind w:firstLine="0" w:firstLineChars="0"/>
              <w:jc w:val="center"/>
              <w:rPr>
                <w:rFonts w:hint="eastAsia" w:ascii="Times New Roman" w:hAnsi="Times New Roman" w:eastAsia="宋体" w:cs="Times New Roman"/>
                <w:color w:val="000000"/>
                <w:kern w:val="0"/>
                <w:sz w:val="22"/>
                <w:highlight w:val="none"/>
                <w:lang w:eastAsia="zh-CN"/>
              </w:rPr>
            </w:pPr>
            <w:r>
              <w:rPr>
                <w:rFonts w:hint="eastAsia" w:ascii="Times New Roman" w:hAnsi="Times New Roman" w:eastAsia="宋体" w:cs="Times New Roman"/>
                <w:color w:val="000000"/>
                <w:kern w:val="0"/>
                <w:sz w:val="22"/>
                <w:highlight w:val="none"/>
                <w:lang w:eastAsia="zh-CN"/>
              </w:rPr>
              <w:t>购买办公用品及食品</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c>
          <w:tcPr>
            <w:tcW w:w="7341"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效益</w:t>
            </w:r>
          </w:p>
        </w:tc>
        <w:tc>
          <w:tcPr>
            <w:tcW w:w="1278"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社会效益指标</w:t>
            </w:r>
          </w:p>
        </w:tc>
        <w:tc>
          <w:tcPr>
            <w:tcW w:w="1332"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eastAsia" w:ascii="Times New Roman" w:hAnsi="Times New Roman" w:eastAsia="宋体" w:cs="Times New Roman"/>
                <w:color w:val="000000"/>
                <w:kern w:val="0"/>
                <w:sz w:val="22"/>
                <w:highlight w:val="none"/>
                <w:lang w:eastAsia="zh-CN"/>
              </w:rPr>
              <w:t>工作效率提升度</w:t>
            </w:r>
          </w:p>
        </w:tc>
        <w:tc>
          <w:tcPr>
            <w:tcW w:w="2789" w:type="dxa"/>
            <w:vMerge w:val="restart"/>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项目实施所产生的效益。</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Change w:id="14" w:author="dell" w:date="2023-05-05T17:56:20Z">
                  <w:rPr>
                    <w:rFonts w:hint="default" w:ascii="Times New Roman" w:hAnsi="Times New Roman" w:eastAsia="宋体" w:cs="Times New Roman"/>
                    <w:color w:val="000000"/>
                    <w:kern w:val="0"/>
                    <w:sz w:val="22"/>
                    <w:highlight w:val="yellow"/>
                  </w:rPr>
                </w:rPrChange>
              </w:rPr>
            </w:pPr>
          </w:p>
        </w:tc>
        <w:tc>
          <w:tcPr>
            <w:tcW w:w="1278"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Change w:id="15" w:author="dell" w:date="2023-05-05T17:56:07Z">
                  <w:rPr>
                    <w:rFonts w:hint="default" w:ascii="Times New Roman" w:hAnsi="Times New Roman" w:eastAsia="宋体" w:cs="Times New Roman"/>
                    <w:color w:val="000000"/>
                    <w:kern w:val="0"/>
                    <w:sz w:val="22"/>
                  </w:rPr>
                </w:rPrChange>
              </w:rPr>
            </w:pPr>
            <w:r>
              <w:rPr>
                <w:rFonts w:hint="default" w:ascii="Times New Roman" w:hAnsi="Times New Roman" w:eastAsia="宋体" w:cs="Times New Roman"/>
                <w:color w:val="000000"/>
                <w:kern w:val="0"/>
                <w:sz w:val="22"/>
                <w:highlight w:val="none"/>
                <w:rPrChange w:id="16" w:author="dell" w:date="2023-05-05T17:56:07Z">
                  <w:rPr>
                    <w:rFonts w:hint="default" w:ascii="Times New Roman" w:hAnsi="Times New Roman" w:eastAsia="宋体" w:cs="Times New Roman"/>
                    <w:color w:val="000000"/>
                    <w:kern w:val="0"/>
                    <w:sz w:val="22"/>
                    <w:highlight w:val="yellow"/>
                  </w:rPr>
                </w:rPrChange>
              </w:rPr>
              <w:t>可持续影响指标</w:t>
            </w:r>
          </w:p>
        </w:tc>
        <w:tc>
          <w:tcPr>
            <w:tcW w:w="1332"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Change w:id="17" w:author="dell" w:date="2023-05-05T17:56:07Z">
                  <w:rPr>
                    <w:rFonts w:hint="default" w:ascii="Times New Roman" w:hAnsi="Times New Roman" w:eastAsia="宋体" w:cs="Times New Roman"/>
                    <w:color w:val="000000"/>
                    <w:kern w:val="0"/>
                    <w:sz w:val="22"/>
                  </w:rPr>
                </w:rPrChange>
              </w:rPr>
            </w:pPr>
            <w:r>
              <w:rPr>
                <w:rFonts w:hint="eastAsia" w:ascii="Times New Roman" w:hAnsi="Times New Roman" w:eastAsia="宋体" w:cs="Times New Roman"/>
                <w:color w:val="000000"/>
                <w:kern w:val="0"/>
                <w:sz w:val="22"/>
                <w:highlight w:val="none"/>
                <w:lang w:eastAsia="zh-CN"/>
                <w:rPrChange w:id="18" w:author="dell" w:date="2023-05-05T17:56:07Z">
                  <w:rPr>
                    <w:rFonts w:hint="eastAsia" w:ascii="Times New Roman" w:hAnsi="Times New Roman" w:eastAsia="宋体" w:cs="Times New Roman"/>
                    <w:color w:val="000000"/>
                    <w:kern w:val="0"/>
                    <w:sz w:val="22"/>
                    <w:highlight w:val="yellow"/>
                    <w:lang w:eastAsia="zh-CN"/>
                  </w:rPr>
                </w:rPrChange>
              </w:rPr>
              <w:t>持续发挥作用期限</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Change w:id="19" w:author="dell" w:date="2023-05-05T17:56:20Z">
                  <w:rPr>
                    <w:rFonts w:hint="default" w:ascii="Times New Roman" w:hAnsi="Times New Roman" w:eastAsia="宋体" w:cs="Times New Roman"/>
                    <w:color w:val="000000"/>
                    <w:kern w:val="0"/>
                    <w:sz w:val="22"/>
                  </w:rPr>
                </w:rPrChange>
              </w:rPr>
            </w:pP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Change w:id="20" w:author="dell" w:date="2023-05-05T17:56:20Z">
                  <w:rPr>
                    <w:rFonts w:hint="default" w:ascii="Times New Roman" w:hAnsi="Times New Roman" w:eastAsia="宋体" w:cs="Times New Roman"/>
                    <w:color w:val="000000"/>
                    <w:kern w:val="0"/>
                    <w:sz w:val="22"/>
                  </w:rPr>
                </w:rPrChange>
              </w:rPr>
            </w:pPr>
            <w:r>
              <w:rPr>
                <w:rFonts w:hint="default" w:ascii="Times New Roman" w:hAnsi="Times New Roman" w:eastAsia="宋体" w:cs="Times New Roman"/>
                <w:color w:val="000000"/>
                <w:kern w:val="0"/>
                <w:sz w:val="22"/>
                <w:highlight w:val="none"/>
                <w:rPrChange w:id="21" w:author="dell" w:date="2023-05-05T17:56:20Z">
                  <w:rPr>
                    <w:rFonts w:hint="default" w:ascii="Times New Roman" w:hAnsi="Times New Roman" w:eastAsia="宋体" w:cs="Times New Roman"/>
                    <w:color w:val="000000"/>
                    <w:kern w:val="0"/>
                    <w:sz w:val="22"/>
                  </w:rPr>
                </w:rPrChange>
              </w:rPr>
              <w:t>社会公众或服务对象是指因该项目实施而受到影响的部门（单位）、群体或个人。一般采取社会调查的方式。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满意度指标完成情况分析</w:t>
            </w:r>
          </w:p>
        </w:tc>
        <w:tc>
          <w:tcPr>
            <w:tcW w:w="1278"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满意度</w:t>
            </w:r>
            <w:ins w:id="22" w:author="dell" w:date="2023-05-09T10:36:48Z">
              <w:r>
                <w:rPr>
                  <w:rFonts w:hint="eastAsia" w:ascii="Times New Roman" w:hAnsi="Times New Roman" w:eastAsia="宋体" w:cs="Times New Roman"/>
                  <w:color w:val="000000"/>
                  <w:kern w:val="0"/>
                  <w:sz w:val="22"/>
                  <w:highlight w:val="none"/>
                  <w:lang w:val="en-US" w:eastAsia="zh-CN"/>
                </w:rPr>
                <w:t xml:space="preserve"> </w:t>
              </w:r>
            </w:ins>
            <w:ins w:id="23" w:author="dell" w:date="2023-05-09T10:36:49Z">
              <w:r>
                <w:rPr>
                  <w:rFonts w:hint="eastAsia" w:ascii="Times New Roman" w:hAnsi="Times New Roman" w:eastAsia="宋体" w:cs="Times New Roman"/>
                  <w:color w:val="000000"/>
                  <w:kern w:val="0"/>
                  <w:sz w:val="22"/>
                  <w:highlight w:val="none"/>
                  <w:lang w:val="en-US" w:eastAsia="zh-CN"/>
                </w:rPr>
                <w:t xml:space="preserve"> </w:t>
              </w:r>
            </w:ins>
            <w:r>
              <w:rPr>
                <w:rFonts w:hint="default" w:ascii="Times New Roman" w:hAnsi="Times New Roman" w:eastAsia="宋体" w:cs="Times New Roman"/>
                <w:color w:val="000000"/>
                <w:kern w:val="0"/>
                <w:sz w:val="22"/>
                <w:highlight w:val="none"/>
              </w:rPr>
              <w:t>指标</w:t>
            </w:r>
          </w:p>
        </w:tc>
        <w:tc>
          <w:tcPr>
            <w:tcW w:w="1332"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群众满意度</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社会公众或服务对象对项目实施效果的满意程度。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社会公众或服务对象是指因该项目实施而受到影响的部门（单位）、群体或个人。一般采取社会调查的方式。</w:t>
            </w:r>
          </w:p>
        </w:tc>
      </w:tr>
    </w:tbl>
    <w:p>
      <w:pPr>
        <w:ind w:firstLine="0" w:firstLineChars="0"/>
        <w:jc w:val="center"/>
        <w:rPr>
          <w:rFonts w:hint="default" w:ascii="Times New Roman" w:hAnsi="Times New Roman" w:cs="Times New Roman"/>
          <w:highlight w:val="none"/>
        </w:rPr>
      </w:pPr>
    </w:p>
    <w:p>
      <w:pPr>
        <w:ind w:firstLine="0" w:firstLineChars="0"/>
        <w:jc w:val="both"/>
        <w:rPr>
          <w:rFonts w:hint="default" w:ascii="Times New Roman" w:hAnsi="Times New Roman" w:cs="Times New Roman"/>
        </w:rPr>
      </w:pPr>
    </w:p>
    <w:p>
      <w:pPr>
        <w:ind w:firstLine="0" w:firstLineChars="0"/>
        <w:jc w:val="center"/>
        <w:rPr>
          <w:rFonts w:hint="default" w:ascii="Times New Roman" w:hAnsi="Times New Roman" w:cs="Times New Roman"/>
        </w:rPr>
        <w:sectPr>
          <w:footnotePr>
            <w:numFmt w:val="decimalEnclosedCircleChinese"/>
          </w:footnotePr>
          <w:pgSz w:w="16838" w:h="11906" w:orient="landscape"/>
          <w:pgMar w:top="1800" w:right="1440" w:bottom="1800" w:left="1440" w:header="1276" w:footer="992" w:gutter="0"/>
          <w:pgBorders>
            <w:top w:val="none" w:sz="0" w:space="0"/>
            <w:left w:val="none" w:sz="0" w:space="0"/>
            <w:bottom w:val="none" w:sz="0" w:space="0"/>
            <w:right w:val="none" w:sz="0" w:space="0"/>
          </w:pgBorders>
          <w:cols w:space="425" w:num="1"/>
          <w:docGrid w:type="lines" w:linePitch="381" w:charSpace="0"/>
        </w:sectPr>
      </w:pP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8" w:name="_Toc100784593"/>
      <w:bookmarkStart w:id="19" w:name="_Hlk67586038"/>
      <w:r>
        <w:rPr>
          <w:rFonts w:hint="default" w:ascii="Times New Roman" w:hAnsi="Times New Roman" w:eastAsia="仿宋" w:cs="Times New Roman"/>
          <w:sz w:val="32"/>
          <w:szCs w:val="32"/>
          <w:lang w:bidi="en-US"/>
        </w:rPr>
        <w:t>3.评价方法</w:t>
      </w:r>
      <w:bookmarkEnd w:id="18"/>
    </w:p>
    <w:bookmarkEnd w:id="19"/>
    <w:p>
      <w:pPr>
        <w:spacing w:line="360" w:lineRule="auto"/>
        <w:ind w:firstLine="560"/>
        <w:rPr>
          <w:rFonts w:hint="default" w:ascii="Times New Roman" w:hAnsi="Times New Roman" w:cs="Times New Roman"/>
        </w:rPr>
      </w:pPr>
      <w:r>
        <w:rPr>
          <w:rFonts w:hint="default" w:ascii="Times New Roman" w:hAnsi="Times New Roman" w:cs="Times New Roman"/>
        </w:rPr>
        <w:t>《关于印发&lt;项目支出绩效评价管理办法&gt;的通知》（财预〔2020〕10号）文件指出部门评价的方法主要包括成本效益分析法、比较法、因素分析法、最低成本法、公众评判法、标杆管理法等。</w:t>
      </w:r>
    </w:p>
    <w:p>
      <w:pPr>
        <w:spacing w:line="360" w:lineRule="auto"/>
        <w:ind w:firstLine="560"/>
        <w:rPr>
          <w:rFonts w:hint="default" w:ascii="Times New Roman" w:hAnsi="Times New Roman" w:cs="Times New Roman"/>
        </w:rPr>
      </w:pPr>
      <w:r>
        <w:rPr>
          <w:rFonts w:hint="default" w:ascii="Times New Roman" w:hAnsi="Times New Roman" w:cs="Times New Roman"/>
        </w:rPr>
        <w:t>（1）成本效益分析法。是指将投入与产出、效益进行关联性分析的方法。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（2）比较法。是指将实施情况与绩效目标、历史情况、不同部门和地区同类支出情况进行比较的方法。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（3）因素分析法。是指综合分析影响绩效目标实现、实施效果的内外部因素的方法。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（4）最低成本法。是指在绩效目标确定的前提下，成本最小者为优的方法。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（5）公众评判法。是指通过专家评估、公众问卷及抽样调查等方式进行评判的方法。</w:t>
      </w:r>
    </w:p>
    <w:p>
      <w:pPr>
        <w:spacing w:line="360" w:lineRule="auto"/>
        <w:ind w:firstLine="560"/>
        <w:rPr>
          <w:rFonts w:hint="default" w:ascii="Times New Roman" w:hAnsi="Times New Roman" w:cs="Times New Roman"/>
        </w:rPr>
      </w:pPr>
      <w:r>
        <w:rPr>
          <w:rFonts w:hint="default" w:ascii="Times New Roman" w:hAnsi="Times New Roman" w:cs="Times New Roman"/>
          <w:highlight w:val="none"/>
        </w:rPr>
        <w:t>（6）标杆管理法。是指以</w:t>
      </w:r>
      <w:r>
        <w:rPr>
          <w:rFonts w:hint="default" w:ascii="Times New Roman" w:hAnsi="Times New Roman" w:cs="Times New Roman"/>
        </w:rPr>
        <w:t>国内外同行业中较高的绩效水平为标杆进行评判的方法。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（7）其他评价方法。</w:t>
      </w:r>
    </w:p>
    <w:p>
      <w:pPr>
        <w:spacing w:line="360" w:lineRule="auto"/>
        <w:ind w:firstLine="560"/>
        <w:rPr>
          <w:rFonts w:hint="default" w:ascii="Times New Roman" w:hAnsi="Times New Roman" w:cs="Times New Roman"/>
        </w:rPr>
      </w:pPr>
      <w:r>
        <w:rPr>
          <w:rFonts w:hint="default" w:ascii="Times New Roman" w:hAnsi="Times New Roman" w:cs="Times New Roman"/>
        </w:rPr>
        <w:t>根据本项目（</w:t>
      </w:r>
      <w:r>
        <w:rPr>
          <w:rFonts w:hint="eastAsia" w:ascii="Times New Roman" w:hAnsi="Times New Roman" w:cs="Times New Roman"/>
          <w:lang w:eastAsia="zh-CN"/>
        </w:rPr>
        <w:t>疫情指挥部综合组经费</w:t>
      </w:r>
      <w:r>
        <w:rPr>
          <w:rFonts w:hint="default" w:ascii="Times New Roman" w:hAnsi="Times New Roman" w:cs="Times New Roman"/>
        </w:rPr>
        <w:t>）的特点，本次评价主要采用</w:t>
      </w:r>
      <w:r>
        <w:rPr>
          <w:rFonts w:hint="eastAsia" w:ascii="Times New Roman" w:hAnsi="Times New Roman" w:cs="Times New Roman"/>
          <w:lang w:eastAsia="zh-CN"/>
        </w:rPr>
        <w:t>公众评判</w:t>
      </w:r>
      <w:r>
        <w:rPr>
          <w:rFonts w:hint="default" w:ascii="Times New Roman" w:hAnsi="Times New Roman" w:cs="Times New Roman"/>
        </w:rPr>
        <w:t>法，</w:t>
      </w:r>
      <w:r>
        <w:rPr>
          <w:rFonts w:hint="eastAsia" w:ascii="Times New Roman" w:hAnsi="Times New Roman" w:cs="Times New Roman"/>
          <w:lang w:eastAsia="zh-CN"/>
        </w:rPr>
        <w:t>通过抽样调查的方式，</w:t>
      </w:r>
      <w:r>
        <w:rPr>
          <w:rFonts w:hint="default" w:ascii="Times New Roman" w:hAnsi="Times New Roman" w:cs="Times New Roman"/>
        </w:rPr>
        <w:t>对项目总预算和明细预算的内容、标准、计划是否经济合理进行深入分析，以考察实际产出和效益是否达到预期。</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20" w:name="_Toc100784594"/>
      <w:r>
        <w:rPr>
          <w:rFonts w:hint="default" w:ascii="Times New Roman" w:hAnsi="Times New Roman" w:eastAsia="仿宋" w:cs="Times New Roman"/>
          <w:sz w:val="32"/>
          <w:szCs w:val="32"/>
          <w:lang w:bidi="en-US"/>
        </w:rPr>
        <w:t>4.评价标准</w:t>
      </w:r>
      <w:bookmarkEnd w:id="20"/>
    </w:p>
    <w:p>
      <w:pPr>
        <w:spacing w:line="360" w:lineRule="auto"/>
        <w:ind w:firstLine="560"/>
        <w:rPr>
          <w:rFonts w:hint="default" w:ascii="Times New Roman" w:hAnsi="Times New Roman" w:cs="Times New Roman"/>
        </w:rPr>
      </w:pPr>
      <w:r>
        <w:rPr>
          <w:rFonts w:hint="default" w:ascii="Times New Roman" w:hAnsi="Times New Roman" w:cs="Times New Roman"/>
        </w:rPr>
        <w:t>绩效评价标准主要包括计划标准、行业标准、历史标准等，用于对绩效指标完成情况进行比较。</w:t>
      </w:r>
    </w:p>
    <w:p>
      <w:pPr>
        <w:spacing w:line="360" w:lineRule="auto"/>
        <w:ind w:firstLine="560"/>
        <w:rPr>
          <w:rFonts w:hint="default" w:ascii="Times New Roman" w:hAnsi="Times New Roman" w:cs="Times New Roman"/>
        </w:rPr>
      </w:pPr>
      <w:r>
        <w:rPr>
          <w:rFonts w:hint="default" w:ascii="Times New Roman" w:hAnsi="Times New Roman" w:cs="Times New Roman"/>
        </w:rPr>
        <w:t>（1）计划标准。指以预先制定的目标、计划、预算、定额等作为评价标准。</w:t>
      </w:r>
    </w:p>
    <w:p>
      <w:pPr>
        <w:spacing w:line="360" w:lineRule="auto"/>
        <w:ind w:firstLine="560"/>
        <w:rPr>
          <w:rFonts w:hint="default" w:ascii="Times New Roman" w:hAnsi="Times New Roman" w:cs="Times New Roman"/>
        </w:rPr>
      </w:pPr>
      <w:r>
        <w:rPr>
          <w:rFonts w:hint="default" w:ascii="Times New Roman" w:hAnsi="Times New Roman" w:cs="Times New Roman"/>
        </w:rPr>
        <w:t>（2）行业标准。指参照国家公布的行业指标数据制定的评价标准。</w:t>
      </w:r>
    </w:p>
    <w:p>
      <w:pPr>
        <w:spacing w:line="360" w:lineRule="auto"/>
        <w:ind w:firstLine="560"/>
        <w:rPr>
          <w:rFonts w:hint="default" w:ascii="Times New Roman" w:hAnsi="Times New Roman" w:cs="Times New Roman"/>
        </w:rPr>
      </w:pPr>
      <w:r>
        <w:rPr>
          <w:rFonts w:hint="default" w:ascii="Times New Roman" w:hAnsi="Times New Roman" w:cs="Times New Roman"/>
        </w:rPr>
        <w:t>（3）历史标准。指参照历史数据制定的评价标准，为体现绩效改进的原则，在可实现的条件下应当确定相对较高的评价标准。</w:t>
      </w:r>
    </w:p>
    <w:p>
      <w:pPr>
        <w:spacing w:line="360" w:lineRule="auto"/>
        <w:ind w:firstLine="560"/>
        <w:rPr>
          <w:rFonts w:hint="default" w:ascii="Times New Roman" w:hAnsi="Times New Roman" w:cs="Times New Roman"/>
        </w:rPr>
      </w:pPr>
      <w:r>
        <w:rPr>
          <w:rFonts w:hint="default" w:ascii="Times New Roman" w:hAnsi="Times New Roman" w:cs="Times New Roman"/>
        </w:rPr>
        <w:t>在上述评价标准的基础上，本次评价依据以下文件为重要指导和准绳：</w:t>
      </w:r>
    </w:p>
    <w:p>
      <w:pPr>
        <w:spacing w:line="360" w:lineRule="auto"/>
        <w:ind w:firstLine="56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《中共中央国务院关于全面实施预算绩效管理的意见》（中发〔2018〕34号）</w:t>
      </w:r>
    </w:p>
    <w:p>
      <w:pPr>
        <w:spacing w:line="360" w:lineRule="auto"/>
        <w:ind w:firstLine="56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《关于印发&lt;乌鲁木齐市本级部门预算绩效目标管理暂行办法&gt;的通知》（乌财预〔2018〕56号）</w:t>
      </w:r>
    </w:p>
    <w:p>
      <w:pPr>
        <w:spacing w:line="360" w:lineRule="auto"/>
        <w:ind w:firstLine="560" w:firstLineChars="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《关于做好2019年部门预算项目支出绩效目标管理有关事宜的通知》（乌财预〔2018〕76号）</w:t>
      </w:r>
    </w:p>
    <w:p>
      <w:pPr>
        <w:spacing w:line="360" w:lineRule="auto"/>
        <w:ind w:firstLine="56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《项目支出绩效评价管理办法》（财预〔2020〕10号）</w:t>
      </w:r>
    </w:p>
    <w:p>
      <w:pPr>
        <w:spacing w:line="360" w:lineRule="auto"/>
        <w:ind w:firstLine="56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highlight w:val="none"/>
        </w:rPr>
        <w:t>《</w:t>
      </w:r>
      <w:r>
        <w:rPr>
          <w:rFonts w:hint="eastAsia" w:ascii="Times New Roman" w:hAnsi="Times New Roman" w:cs="Times New Roman"/>
          <w:highlight w:val="none"/>
          <w:lang w:eastAsia="zh-CN"/>
        </w:rPr>
        <w:t>关于追加疫情指挥部综合组经费的申请</w:t>
      </w:r>
      <w:r>
        <w:rPr>
          <w:rFonts w:hint="default" w:ascii="Times New Roman" w:hAnsi="Times New Roman" w:cs="Times New Roman"/>
          <w:highlight w:val="none"/>
        </w:rPr>
        <w:t>》</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r>
        <w:rPr>
          <w:rFonts w:hint="default" w:ascii="Times New Roman" w:hAnsi="Times New Roman" w:eastAsia="仿宋" w:cs="Times New Roman"/>
          <w:sz w:val="32"/>
          <w:szCs w:val="32"/>
          <w:lang w:val="en-US" w:eastAsia="zh-CN" w:bidi="en-US"/>
        </w:rPr>
        <w:t xml:space="preserve"> </w:t>
      </w:r>
      <w:bookmarkStart w:id="21" w:name="_Toc100784595"/>
      <w:bookmarkStart w:id="22" w:name="_Toc67911607"/>
      <w:r>
        <w:rPr>
          <w:rFonts w:hint="default" w:ascii="Times New Roman" w:hAnsi="Times New Roman" w:eastAsia="仿宋" w:cs="Times New Roman"/>
          <w:sz w:val="32"/>
          <w:szCs w:val="32"/>
          <w:lang w:val="en-US" w:eastAsia="zh-CN" w:bidi="en-US"/>
        </w:rPr>
        <w:t>（三）绩效评价工作过程</w:t>
      </w:r>
      <w:bookmarkEnd w:id="21"/>
      <w:bookmarkEnd w:id="22"/>
    </w:p>
    <w:p>
      <w:pPr>
        <w:spacing w:line="360" w:lineRule="auto"/>
        <w:ind w:firstLine="560"/>
        <w:rPr>
          <w:rFonts w:hint="default" w:ascii="Times New Roman" w:hAnsi="Times New Roman" w:cs="Times New Roman"/>
        </w:rPr>
      </w:pPr>
      <w:r>
        <w:rPr>
          <w:rFonts w:hint="default" w:ascii="Times New Roman" w:hAnsi="Times New Roman" w:cs="Times New Roman"/>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0"/>
          <w:rFonts w:hint="default" w:ascii="Times New Roman" w:hAnsi="Times New Roman" w:cs="Times New Roman"/>
        </w:rPr>
        <w:footnoteReference w:id="0"/>
      </w:r>
      <w:r>
        <w:rPr>
          <w:rFonts w:hint="default" w:ascii="Times New Roman" w:hAnsi="Times New Roman" w:cs="Times New Roman"/>
        </w:rPr>
        <w:t>、材料审核分析、现场核查评价、综合分析评价及报告撰写，评价项目实施情况，展现资金使用效益。</w:t>
      </w:r>
    </w:p>
    <w:p>
      <w:pPr>
        <w:pStyle w:val="2"/>
        <w:keepNext/>
        <w:keepLines/>
        <w:pageBreakBefore w:val="0"/>
        <w:widowControl w:val="0"/>
        <w:kinsoku/>
        <w:wordWrap/>
        <w:overflowPunct/>
        <w:topLinePunct w:val="0"/>
        <w:autoSpaceDE/>
        <w:autoSpaceDN/>
        <w:bidi w:val="0"/>
        <w:adjustRightInd/>
        <w:snapToGrid/>
        <w:spacing w:before="0" w:after="0" w:line="560" w:lineRule="exact"/>
        <w:ind w:firstLine="723" w:firstLineChars="200"/>
        <w:jc w:val="left"/>
        <w:textAlignment w:val="auto"/>
        <w:rPr>
          <w:rFonts w:hint="default" w:ascii="Times New Roman" w:hAnsi="Times New Roman" w:eastAsia="仿宋" w:cs="Times New Roman"/>
          <w:sz w:val="36"/>
          <w:szCs w:val="36"/>
          <w:lang w:bidi="en-US"/>
        </w:rPr>
      </w:pPr>
      <w:bookmarkStart w:id="23" w:name="_Toc67911608"/>
      <w:bookmarkStart w:id="24" w:name="_Toc100784596"/>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三、综合评价情况及评价结论</w:t>
      </w:r>
      <w:bookmarkEnd w:id="23"/>
      <w:bookmarkEnd w:id="24"/>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25" w:name="_Toc67911609"/>
      <w:bookmarkStart w:id="26" w:name="_Toc100784597"/>
      <w:r>
        <w:rPr>
          <w:rFonts w:hint="default" w:ascii="Times New Roman" w:hAnsi="Times New Roman" w:eastAsia="仿宋" w:cs="Times New Roman"/>
          <w:sz w:val="32"/>
          <w:szCs w:val="32"/>
          <w:lang w:val="en-US" w:eastAsia="zh-CN" w:bidi="en-US"/>
        </w:rPr>
        <w:t>（一）评价结论</w:t>
      </w:r>
      <w:bookmarkEnd w:id="25"/>
      <w:bookmarkEnd w:id="26"/>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结合项目特点，制定符合项目实际的绩效评价指标体系及评分标准，通过数据采集、问卷调查及访谈等形式，对2022年</w:t>
      </w:r>
      <w:r>
        <w:rPr>
          <w:rFonts w:hint="eastAsia" w:ascii="Times New Roman" w:hAnsi="Times New Roman" w:cs="Times New Roman"/>
          <w:color w:val="000000" w:themeColor="text1"/>
          <w:szCs w:val="28"/>
          <w:highlight w:val="none"/>
          <w:lang w:eastAsia="zh-CN"/>
          <w14:textFill>
            <w14:solidFill>
              <w14:schemeClr w14:val="tx1"/>
            </w14:solidFill>
          </w14:textFill>
        </w:rPr>
        <w:t>疫情指挥部综合组经费</w:t>
      </w:r>
      <w:r>
        <w:rPr>
          <w:rFonts w:hint="default" w:ascii="Times New Roman" w:hAnsi="Times New Roman" w:cs="Times New Roman"/>
          <w:color w:val="000000" w:themeColor="text1"/>
          <w:szCs w:val="28"/>
          <w:highlight w:val="none"/>
          <w14:textFill>
            <w14:solidFill>
              <w14:schemeClr w14:val="tx1"/>
            </w14:solidFill>
          </w14:textFill>
        </w:rPr>
        <w:t>进行客观评价，最终评分结果为：总分为</w:t>
      </w:r>
      <w:r>
        <w:rPr>
          <w:rFonts w:hint="eastAsia" w:ascii="Times New Roman" w:hAnsi="Times New Roman" w:cs="Times New Roman"/>
          <w:color w:val="000000" w:themeColor="text1"/>
          <w:szCs w:val="28"/>
          <w:highlight w:val="none"/>
          <w:lang w:val="en-US" w:eastAsia="zh-CN"/>
          <w14:textFill>
            <w14:solidFill>
              <w14:schemeClr w14:val="tx1"/>
            </w14:solidFill>
          </w14:textFill>
        </w:rPr>
        <w:t>99.9</w:t>
      </w:r>
      <w:r>
        <w:rPr>
          <w:rFonts w:hint="default" w:ascii="Times New Roman" w:hAnsi="Times New Roman" w:cs="Times New Roman"/>
          <w:color w:val="000000" w:themeColor="text1"/>
          <w:szCs w:val="28"/>
          <w:highlight w:val="none"/>
          <w14:textFill>
            <w14:solidFill>
              <w14:schemeClr w14:val="tx1"/>
            </w14:solidFill>
          </w14:textFill>
        </w:rPr>
        <w:t>分</w:t>
      </w:r>
      <w:r>
        <w:rPr>
          <w:rFonts w:hint="default" w:ascii="Times New Roman" w:hAnsi="Times New Roman" w:cs="Times New Roman"/>
          <w:color w:val="000000" w:themeColor="text1"/>
          <w:szCs w:val="28"/>
          <w14:textFill>
            <w14:solidFill>
              <w14:schemeClr w14:val="tx1"/>
            </w14:solidFill>
          </w14:textFill>
        </w:rPr>
        <w:t>，绩</w:t>
      </w:r>
      <w:r>
        <w:rPr>
          <w:rFonts w:hint="default" w:ascii="Times New Roman" w:hAnsi="Times New Roman" w:cs="Times New Roman"/>
          <w:szCs w:val="28"/>
        </w:rPr>
        <w:t>效评级为“</w:t>
      </w:r>
      <w:r>
        <w:rPr>
          <w:rFonts w:hint="eastAsia" w:ascii="Times New Roman" w:hAnsi="Times New Roman" w:cs="Times New Roman"/>
          <w:szCs w:val="28"/>
          <w:lang w:eastAsia="zh-CN"/>
        </w:rPr>
        <w:t>优</w:t>
      </w:r>
      <w:r>
        <w:rPr>
          <w:rFonts w:hint="default" w:ascii="Times New Roman" w:hAnsi="Times New Roman" w:cs="Times New Roman"/>
          <w:szCs w:val="28"/>
        </w:rPr>
        <w:t>”</w:t>
      </w:r>
      <w:r>
        <w:rPr>
          <w:rStyle w:val="20"/>
          <w:rFonts w:hint="default" w:ascii="Times New Roman" w:hAnsi="Times New Roman" w:cs="Times New Roman"/>
          <w:szCs w:val="28"/>
        </w:rPr>
        <w:footnoteReference w:id="1"/>
      </w:r>
      <w:r>
        <w:rPr>
          <w:rFonts w:hint="default" w:ascii="Times New Roman" w:hAnsi="Times New Roman" w:cs="Times New Roman"/>
          <w:szCs w:val="28"/>
        </w:rPr>
        <w:t>。</w:t>
      </w:r>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项目各部分权重和绩效分值如附表所示：</w:t>
      </w:r>
    </w:p>
    <w:p>
      <w:pPr>
        <w:spacing w:line="360" w:lineRule="auto"/>
        <w:ind w:firstLine="0" w:firstLineChars="0"/>
        <w:jc w:val="center"/>
        <w:rPr>
          <w:rFonts w:hint="default" w:ascii="Times New Roman" w:hAnsi="Times New Roman" w:cs="Times New Roman"/>
          <w:b/>
          <w:bCs/>
          <w:szCs w:val="28"/>
        </w:rPr>
      </w:pPr>
      <w:r>
        <w:rPr>
          <w:rFonts w:hint="default" w:ascii="Times New Roman" w:hAnsi="Times New Roman" w:cs="Times New Roman"/>
          <w:b/>
          <w:bCs/>
          <w:szCs w:val="28"/>
        </w:rPr>
        <w:t xml:space="preserve">  项目各部分权重和绩效分值</w:t>
      </w:r>
    </w:p>
    <w:tbl>
      <w:tblPr>
        <w:tblStyle w:val="15"/>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777"/>
        <w:gridCol w:w="1757"/>
        <w:gridCol w:w="2693"/>
        <w:gridCol w:w="898"/>
        <w:gridCol w:w="898"/>
        <w:gridCol w:w="103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77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一级指标</w:t>
            </w:r>
          </w:p>
        </w:tc>
        <w:tc>
          <w:tcPr>
            <w:tcW w:w="175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二级指标</w:t>
            </w:r>
          </w:p>
        </w:tc>
        <w:tc>
          <w:tcPr>
            <w:tcW w:w="2693"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三级指标</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分值</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得分</w:t>
            </w:r>
          </w:p>
        </w:tc>
        <w:tc>
          <w:tcPr>
            <w:tcW w:w="103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决策</w:t>
            </w: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项目立项</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立项依据充分性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4</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立项程序规范性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4</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绩效目标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绩效目标合理性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绩效指标明确性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rPrChange w:id="24" w:author="dell" w:date="2023-05-05T18:12:22Z">
                  <w:rPr>
                    <w:rFonts w:hint="default" w:ascii="Times New Roman" w:hAnsi="Times New Roman" w:cs="Times New Roman"/>
                    <w:kern w:val="0"/>
                    <w:sz w:val="24"/>
                    <w:szCs w:val="24"/>
                  </w:rPr>
                </w:rPrChange>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资金投入</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预算编制科学性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资金分配合理性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kern w:val="0"/>
                <w:sz w:val="24"/>
                <w:szCs w:val="24"/>
                <w:rPrChange w:id="25" w:author="dell" w:date="2023-05-05T18:12:37Z">
                  <w:rPr>
                    <w:rFonts w:hint="default" w:ascii="Times New Roman" w:hAnsi="Times New Roman" w:cs="Times New Roman"/>
                    <w:kern w:val="0"/>
                    <w:sz w:val="24"/>
                    <w:szCs w:val="24"/>
                  </w:rPr>
                </w:rPrChange>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过程</w:t>
            </w:r>
          </w:p>
        </w:tc>
        <w:tc>
          <w:tcPr>
            <w:tcW w:w="175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资金管理</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资金到位率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rPrChange w:id="26" w:author="dell" w:date="2023-05-05T18:12:37Z">
                  <w:rPr>
                    <w:rFonts w:hint="default" w:ascii="Times New Roman" w:hAnsi="Times New Roman" w:cs="Times New Roman"/>
                    <w:kern w:val="0"/>
                    <w:sz w:val="24"/>
                    <w:szCs w:val="24"/>
                  </w:rPr>
                </w:rPrChange>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预算执行率</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kern w:val="0"/>
                <w:sz w:val="24"/>
                <w:szCs w:val="24"/>
                <w:rPrChange w:id="27" w:author="dell" w:date="2023-05-05T18:12:37Z">
                  <w:rPr>
                    <w:rFonts w:hint="default" w:ascii="Times New Roman" w:hAnsi="Times New Roman" w:cs="Times New Roman"/>
                    <w:kern w:val="0"/>
                    <w:sz w:val="24"/>
                    <w:szCs w:val="24"/>
                  </w:rPr>
                </w:rPrChange>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资金使用合规性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组织实施</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管理制度健全性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制度执行有效性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4</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8"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产出数量</w:t>
            </w:r>
            <w:r>
              <w:rPr>
                <w:rStyle w:val="20"/>
                <w:rFonts w:hint="default" w:ascii="Times New Roman" w:hAnsi="Times New Roman" w:cs="Times New Roman"/>
                <w:kern w:val="0"/>
                <w:sz w:val="24"/>
                <w:szCs w:val="24"/>
                <w:highlight w:val="none"/>
              </w:rPr>
              <w:footnoteReference w:id="2"/>
            </w:r>
          </w:p>
        </w:tc>
        <w:tc>
          <w:tcPr>
            <w:tcW w:w="2693" w:type="dxa"/>
            <w:tcBorders>
              <w:tl2br w:val="nil"/>
              <w:tr2bl w:val="nil"/>
            </w:tcBorders>
            <w:shd w:val="clear" w:color="auto" w:fill="FFFFFF"/>
          </w:tcPr>
          <w:p>
            <w:pPr>
              <w:widowControl/>
              <w:ind w:firstLine="0" w:firstLineChars="0"/>
              <w:jc w:val="center"/>
              <w:rPr>
                <w:rFonts w:hint="eastAsia" w:ascii="Times New Roman" w:hAnsi="Times New Roman" w:eastAsia="仿宋_GB2312" w:cs="Times New Roman"/>
                <w:kern w:val="0"/>
                <w:sz w:val="24"/>
                <w:szCs w:val="24"/>
                <w:highlight w:val="none"/>
                <w:lang w:eastAsia="zh-CN"/>
              </w:rPr>
            </w:pPr>
            <w:r>
              <w:rPr>
                <w:rFonts w:hint="eastAsia" w:ascii="Times New Roman" w:hAnsi="Times New Roman" w:eastAsia="宋体" w:cs="Times New Roman"/>
                <w:color w:val="000000"/>
                <w:kern w:val="0"/>
                <w:sz w:val="22"/>
                <w:highlight w:val="none"/>
                <w:lang w:eastAsia="zh-CN"/>
              </w:rPr>
              <w:t>购买办公用品及设备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产出质量</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eastAsia="宋体" w:cs="Times New Roman"/>
                <w:color w:val="000000"/>
                <w:kern w:val="0"/>
                <w:sz w:val="22"/>
                <w:lang w:eastAsia="zh-CN"/>
              </w:rPr>
              <w:t>购买耗材支付率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757" w:type="dxa"/>
            <w:tcBorders>
              <w:bottom w:val="single" w:color="auto" w:sz="8" w:space="0"/>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产出时效</w:t>
            </w:r>
          </w:p>
        </w:tc>
        <w:tc>
          <w:tcPr>
            <w:tcW w:w="2693" w:type="dxa"/>
            <w:tcBorders>
              <w:bottom w:val="single" w:color="auto" w:sz="8" w:space="0"/>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eastAsia="宋体" w:cs="Times New Roman"/>
                <w:color w:val="000000"/>
                <w:kern w:val="0"/>
                <w:sz w:val="22"/>
                <w:highlight w:val="none"/>
                <w:lang w:eastAsia="zh-CN"/>
              </w:rPr>
              <w:t>经费支付</w:t>
            </w:r>
            <w:r>
              <w:rPr>
                <w:rFonts w:hint="default" w:ascii="Times New Roman" w:hAnsi="Times New Roman" w:eastAsia="宋体" w:cs="Times New Roman"/>
                <w:color w:val="000000"/>
                <w:kern w:val="0"/>
                <w:sz w:val="22"/>
                <w:highlight w:val="none"/>
              </w:rPr>
              <w:t>及时率</w:t>
            </w:r>
          </w:p>
        </w:tc>
        <w:tc>
          <w:tcPr>
            <w:tcW w:w="898" w:type="dxa"/>
            <w:tcBorders>
              <w:bottom w:val="single" w:color="auto" w:sz="8" w:space="0"/>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w:t>
            </w:r>
          </w:p>
        </w:tc>
        <w:tc>
          <w:tcPr>
            <w:tcW w:w="898" w:type="dxa"/>
            <w:tcBorders>
              <w:bottom w:val="single" w:color="auto" w:sz="8" w:space="0"/>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w:t>
            </w:r>
          </w:p>
        </w:tc>
        <w:tc>
          <w:tcPr>
            <w:tcW w:w="1039" w:type="dxa"/>
            <w:tcBorders>
              <w:bottom w:val="single" w:color="auto" w:sz="8" w:space="0"/>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 w:hRule="atLeast"/>
          <w:jc w:val="center"/>
        </w:trPr>
        <w:tc>
          <w:tcPr>
            <w:tcW w:w="1777" w:type="dxa"/>
            <w:vMerge w:val="continue"/>
            <w:tcBorders>
              <w:right w:val="single" w:color="auto" w:sz="8" w:space="0"/>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757" w:type="dxa"/>
            <w:vMerge w:val="restart"/>
            <w:tcBorders>
              <w:top w:val="single" w:color="auto" w:sz="8" w:space="0"/>
              <w:left w:val="single" w:color="auto" w:sz="8" w:space="0"/>
              <w:bottom w:val="single" w:color="auto" w:sz="8" w:space="0"/>
              <w:right w:val="single" w:color="auto" w:sz="8" w:space="0"/>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产出成本</w:t>
            </w:r>
          </w:p>
        </w:tc>
        <w:tc>
          <w:tcPr>
            <w:tcW w:w="2693" w:type="dxa"/>
            <w:tcBorders>
              <w:top w:val="single" w:color="auto" w:sz="8" w:space="0"/>
              <w:left w:val="single" w:color="auto" w:sz="8" w:space="0"/>
              <w:bottom w:val="single" w:color="auto" w:sz="8" w:space="0"/>
              <w:right w:val="single" w:color="auto" w:sz="8" w:space="0"/>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r>
              <w:rPr>
                <w:rFonts w:hint="eastAsia" w:ascii="Times New Roman" w:hAnsi="Times New Roman" w:eastAsia="宋体" w:cs="Times New Roman"/>
                <w:color w:val="000000"/>
                <w:kern w:val="0"/>
                <w:sz w:val="22"/>
                <w:lang w:eastAsia="zh-CN"/>
              </w:rPr>
              <w:t>购买汉光激光打印机</w:t>
            </w:r>
          </w:p>
        </w:tc>
        <w:tc>
          <w:tcPr>
            <w:tcW w:w="898" w:type="dxa"/>
            <w:tcBorders>
              <w:top w:val="single" w:color="auto" w:sz="8" w:space="0"/>
              <w:left w:val="single" w:color="auto" w:sz="8" w:space="0"/>
              <w:bottom w:val="single" w:color="auto" w:sz="8" w:space="0"/>
              <w:right w:val="single" w:color="auto" w:sz="8" w:space="0"/>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898" w:type="dxa"/>
            <w:tcBorders>
              <w:top w:val="single" w:color="auto" w:sz="8" w:space="0"/>
              <w:left w:val="single" w:color="auto" w:sz="8" w:space="0"/>
              <w:bottom w:val="single" w:color="auto" w:sz="8" w:space="0"/>
              <w:right w:val="single" w:color="auto" w:sz="8" w:space="0"/>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op w:val="single" w:color="auto" w:sz="8" w:space="0"/>
              <w:left w:val="single" w:color="auto" w:sz="8" w:space="0"/>
              <w:bottom w:val="single" w:color="auto" w:sz="8" w:space="0"/>
              <w:right w:val="single" w:color="auto" w:sz="8" w:space="0"/>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55" w:hRule="atLeast"/>
          <w:jc w:val="center"/>
        </w:trPr>
        <w:tc>
          <w:tcPr>
            <w:tcW w:w="1777" w:type="dxa"/>
            <w:vMerge w:val="continue"/>
            <w:tcBorders>
              <w:right w:val="single" w:color="auto" w:sz="8" w:space="0"/>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op w:val="single" w:color="auto" w:sz="8" w:space="0"/>
              <w:left w:val="single" w:color="auto" w:sz="8" w:space="0"/>
              <w:bottom w:val="single" w:color="auto" w:sz="8" w:space="0"/>
              <w:right w:val="single" w:color="auto" w:sz="8" w:space="0"/>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op w:val="single" w:color="auto" w:sz="8" w:space="0"/>
              <w:left w:val="single" w:color="auto" w:sz="8" w:space="0"/>
              <w:bottom w:val="single" w:color="auto" w:sz="8" w:space="0"/>
              <w:right w:val="single" w:color="auto" w:sz="8" w:space="0"/>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r>
              <w:rPr>
                <w:rFonts w:hint="eastAsia" w:ascii="Times New Roman" w:hAnsi="Times New Roman" w:eastAsia="宋体" w:cs="Times New Roman"/>
                <w:color w:val="000000"/>
                <w:kern w:val="0"/>
                <w:sz w:val="22"/>
                <w:lang w:eastAsia="zh-CN"/>
              </w:rPr>
              <w:t>购买慰问品</w:t>
            </w:r>
          </w:p>
        </w:tc>
        <w:tc>
          <w:tcPr>
            <w:tcW w:w="898" w:type="dxa"/>
            <w:tcBorders>
              <w:top w:val="single" w:color="auto" w:sz="8" w:space="0"/>
              <w:left w:val="single" w:color="auto" w:sz="8" w:space="0"/>
              <w:bottom w:val="single" w:color="auto" w:sz="8" w:space="0"/>
              <w:right w:val="single" w:color="auto" w:sz="8" w:space="0"/>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2.5</w:t>
            </w:r>
          </w:p>
        </w:tc>
        <w:tc>
          <w:tcPr>
            <w:tcW w:w="898" w:type="dxa"/>
            <w:tcBorders>
              <w:top w:val="single" w:color="auto" w:sz="8" w:space="0"/>
              <w:left w:val="single" w:color="auto" w:sz="8" w:space="0"/>
              <w:bottom w:val="single" w:color="auto" w:sz="8" w:space="0"/>
              <w:right w:val="single" w:color="auto" w:sz="8" w:space="0"/>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2.4</w:t>
            </w:r>
          </w:p>
        </w:tc>
        <w:tc>
          <w:tcPr>
            <w:tcW w:w="1039" w:type="dxa"/>
            <w:tcBorders>
              <w:top w:val="single" w:color="auto" w:sz="8" w:space="0"/>
              <w:left w:val="single" w:color="auto" w:sz="8" w:space="0"/>
              <w:bottom w:val="single" w:color="auto" w:sz="8" w:space="0"/>
              <w:right w:val="single" w:color="auto" w:sz="8" w:space="0"/>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96%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 w:hRule="atLeast"/>
          <w:jc w:val="center"/>
        </w:trPr>
        <w:tc>
          <w:tcPr>
            <w:tcW w:w="1777" w:type="dxa"/>
            <w:vMerge w:val="continue"/>
            <w:tcBorders>
              <w:right w:val="single" w:color="auto" w:sz="8" w:space="0"/>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op w:val="single" w:color="auto" w:sz="8" w:space="0"/>
              <w:left w:val="single" w:color="auto" w:sz="8" w:space="0"/>
              <w:bottom w:val="single" w:color="auto" w:sz="8" w:space="0"/>
              <w:right w:val="single" w:color="auto" w:sz="8" w:space="0"/>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op w:val="single" w:color="auto" w:sz="8" w:space="0"/>
              <w:left w:val="single" w:color="auto" w:sz="8" w:space="0"/>
              <w:bottom w:val="single" w:color="auto" w:sz="8" w:space="0"/>
              <w:right w:val="single" w:color="auto" w:sz="8" w:space="0"/>
            </w:tcBorders>
            <w:shd w:val="clear" w:color="auto" w:fill="FFFFFF"/>
            <w:vAlign w:val="center"/>
          </w:tcPr>
          <w:p>
            <w:pPr>
              <w:widowControl/>
              <w:ind w:firstLine="0" w:firstLineChars="0"/>
              <w:jc w:val="center"/>
              <w:rPr>
                <w:rFonts w:hint="eastAsia" w:ascii="Times New Roman" w:hAnsi="Times New Roman" w:eastAsia="宋体" w:cs="Times New Roman"/>
                <w:color w:val="000000"/>
                <w:kern w:val="0"/>
                <w:sz w:val="22"/>
                <w:lang w:eastAsia="zh-CN"/>
              </w:rPr>
            </w:pPr>
            <w:r>
              <w:rPr>
                <w:rFonts w:hint="eastAsia" w:ascii="Times New Roman" w:hAnsi="Times New Roman" w:eastAsia="宋体" w:cs="Times New Roman"/>
                <w:color w:val="000000"/>
                <w:kern w:val="0"/>
                <w:sz w:val="22"/>
                <w:lang w:eastAsia="zh-CN"/>
              </w:rPr>
              <w:t>购买办公用品及食品</w:t>
            </w:r>
          </w:p>
        </w:tc>
        <w:tc>
          <w:tcPr>
            <w:tcW w:w="898" w:type="dxa"/>
            <w:tcBorders>
              <w:top w:val="single" w:color="auto" w:sz="8" w:space="0"/>
              <w:left w:val="single" w:color="auto" w:sz="8" w:space="0"/>
              <w:bottom w:val="single" w:color="auto" w:sz="8" w:space="0"/>
              <w:right w:val="single" w:color="auto" w:sz="8" w:space="0"/>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2.5</w:t>
            </w:r>
          </w:p>
        </w:tc>
        <w:tc>
          <w:tcPr>
            <w:tcW w:w="898" w:type="dxa"/>
            <w:tcBorders>
              <w:top w:val="single" w:color="auto" w:sz="8" w:space="0"/>
              <w:left w:val="single" w:color="auto" w:sz="8" w:space="0"/>
              <w:bottom w:val="single" w:color="auto" w:sz="8" w:space="0"/>
              <w:right w:val="single" w:color="auto" w:sz="8" w:space="0"/>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2.5</w:t>
            </w:r>
          </w:p>
        </w:tc>
        <w:tc>
          <w:tcPr>
            <w:tcW w:w="1039" w:type="dxa"/>
            <w:tcBorders>
              <w:top w:val="single" w:color="auto" w:sz="8" w:space="0"/>
              <w:left w:val="single" w:color="auto" w:sz="8" w:space="0"/>
              <w:bottom w:val="single" w:color="auto" w:sz="8" w:space="0"/>
              <w:right w:val="single" w:color="auto" w:sz="8" w:space="0"/>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right w:val="single" w:color="auto" w:sz="8" w:space="0"/>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效益</w:t>
            </w:r>
          </w:p>
        </w:tc>
        <w:tc>
          <w:tcPr>
            <w:tcW w:w="1757" w:type="dxa"/>
            <w:vMerge w:val="restart"/>
            <w:tcBorders>
              <w:top w:val="single" w:color="auto" w:sz="8" w:space="0"/>
              <w:left w:val="single" w:color="auto" w:sz="8" w:space="0"/>
              <w:bottom w:val="single" w:color="auto" w:sz="8" w:space="0"/>
              <w:right w:val="single" w:color="auto" w:sz="8" w:space="0"/>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项目效益</w:t>
            </w:r>
          </w:p>
        </w:tc>
        <w:tc>
          <w:tcPr>
            <w:tcW w:w="2693" w:type="dxa"/>
            <w:tcBorders>
              <w:top w:val="single" w:color="auto" w:sz="8" w:space="0"/>
              <w:left w:val="single" w:color="auto" w:sz="8" w:space="0"/>
              <w:bottom w:val="single" w:color="auto" w:sz="8" w:space="0"/>
              <w:right w:val="single" w:color="auto" w:sz="8" w:space="0"/>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eastAsia="宋体" w:cs="Times New Roman"/>
                <w:color w:val="000000" w:themeColor="text1"/>
                <w:kern w:val="0"/>
                <w:sz w:val="22"/>
                <w:highlight w:val="none"/>
                <w:u w:val="single"/>
                <w14:textFill>
                  <w14:solidFill>
                    <w14:schemeClr w14:val="tx1"/>
                  </w14:solidFill>
                </w14:textFill>
              </w:rPr>
              <w:t>工作效率提升度</w:t>
            </w:r>
          </w:p>
        </w:tc>
        <w:tc>
          <w:tcPr>
            <w:tcW w:w="898" w:type="dxa"/>
            <w:tcBorders>
              <w:top w:val="single" w:color="auto" w:sz="8" w:space="0"/>
              <w:left w:val="single" w:color="auto" w:sz="8" w:space="0"/>
              <w:bottom w:val="single" w:color="auto" w:sz="8" w:space="0"/>
              <w:right w:val="single" w:color="auto" w:sz="8" w:space="0"/>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10</w:t>
            </w:r>
          </w:p>
        </w:tc>
        <w:tc>
          <w:tcPr>
            <w:tcW w:w="898" w:type="dxa"/>
            <w:tcBorders>
              <w:top w:val="single" w:color="auto" w:sz="8" w:space="0"/>
              <w:left w:val="single" w:color="auto" w:sz="8" w:space="0"/>
              <w:bottom w:val="single" w:color="auto" w:sz="8" w:space="0"/>
              <w:right w:val="single" w:color="auto" w:sz="8" w:space="0"/>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w:t>
            </w:r>
          </w:p>
        </w:tc>
        <w:tc>
          <w:tcPr>
            <w:tcW w:w="1039" w:type="dxa"/>
            <w:tcBorders>
              <w:top w:val="single" w:color="auto" w:sz="8" w:space="0"/>
              <w:left w:val="single" w:color="auto" w:sz="8" w:space="0"/>
              <w:bottom w:val="single" w:color="auto" w:sz="8" w:space="0"/>
              <w:right w:val="single" w:color="auto" w:sz="8" w:space="0"/>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right w:val="single" w:color="auto" w:sz="8" w:space="0"/>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op w:val="single" w:color="auto" w:sz="8" w:space="0"/>
              <w:left w:val="single" w:color="auto" w:sz="8" w:space="0"/>
              <w:bottom w:val="single" w:color="auto" w:sz="8" w:space="0"/>
              <w:right w:val="single" w:color="auto" w:sz="8" w:space="0"/>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op w:val="single" w:color="auto" w:sz="8" w:space="0"/>
              <w:left w:val="single" w:color="auto" w:sz="8" w:space="0"/>
              <w:bottom w:val="single" w:color="auto" w:sz="8" w:space="0"/>
              <w:right w:val="single" w:color="auto" w:sz="8" w:space="0"/>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rPr>
            </w:pPr>
            <w:r>
              <w:rPr>
                <w:rFonts w:hint="default" w:ascii="Times New Roman" w:hAnsi="Times New Roman" w:eastAsia="宋体" w:cs="Times New Roman"/>
                <w:color w:val="auto"/>
                <w:kern w:val="0"/>
                <w:sz w:val="22"/>
              </w:rPr>
              <w:t>持续发挥作用期限</w:t>
            </w:r>
          </w:p>
        </w:tc>
        <w:tc>
          <w:tcPr>
            <w:tcW w:w="898" w:type="dxa"/>
            <w:tcBorders>
              <w:top w:val="single" w:color="auto" w:sz="8" w:space="0"/>
              <w:left w:val="single" w:color="auto" w:sz="8" w:space="0"/>
              <w:bottom w:val="single" w:color="auto" w:sz="8" w:space="0"/>
              <w:right w:val="single" w:color="auto" w:sz="8" w:space="0"/>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898" w:type="dxa"/>
            <w:tcBorders>
              <w:top w:val="single" w:color="auto" w:sz="8" w:space="0"/>
              <w:left w:val="single" w:color="auto" w:sz="8" w:space="0"/>
              <w:bottom w:val="single" w:color="auto" w:sz="8" w:space="0"/>
              <w:right w:val="single" w:color="auto" w:sz="8" w:space="0"/>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op w:val="single" w:color="auto" w:sz="8" w:space="0"/>
              <w:left w:val="single" w:color="auto" w:sz="8" w:space="0"/>
              <w:bottom w:val="single" w:color="auto" w:sz="8" w:space="0"/>
              <w:right w:val="single" w:color="auto" w:sz="8" w:space="0"/>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满意度指标完成情况分析</w:t>
            </w:r>
          </w:p>
        </w:tc>
        <w:tc>
          <w:tcPr>
            <w:tcW w:w="1757" w:type="dxa"/>
            <w:tcBorders>
              <w:top w:val="single" w:color="auto" w:sz="8" w:space="0"/>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满意度指标</w:t>
            </w:r>
          </w:p>
        </w:tc>
        <w:tc>
          <w:tcPr>
            <w:tcW w:w="2693" w:type="dxa"/>
            <w:tcBorders>
              <w:top w:val="single" w:color="auto" w:sz="8" w:space="0"/>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群众满意度</w:t>
            </w:r>
          </w:p>
        </w:tc>
        <w:tc>
          <w:tcPr>
            <w:tcW w:w="898" w:type="dxa"/>
            <w:tcBorders>
              <w:top w:val="single" w:color="auto" w:sz="8" w:space="0"/>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898" w:type="dxa"/>
            <w:tcBorders>
              <w:top w:val="single" w:color="auto" w:sz="8" w:space="0"/>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op w:val="single" w:color="auto" w:sz="8" w:space="0"/>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5" w:hRule="atLeast"/>
          <w:jc w:val="center"/>
        </w:trPr>
        <w:tc>
          <w:tcPr>
            <w:tcW w:w="1777"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bookmarkStart w:id="27" w:name="_Toc67911610"/>
            <w:bookmarkStart w:id="28" w:name="_Toc100784598"/>
            <w:r>
              <w:rPr>
                <w:rFonts w:hint="eastAsia" w:ascii="Times New Roman" w:hAnsi="Times New Roman" w:cs="Times New Roman"/>
                <w:b/>
                <w:bCs/>
                <w:kern w:val="0"/>
                <w:sz w:val="24"/>
                <w:szCs w:val="24"/>
                <w:lang w:eastAsia="zh-CN"/>
              </w:rPr>
              <w:t>合计</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99.9</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p>
        </w:tc>
      </w:tr>
    </w:tbl>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val="en-US" w:eastAsia="zh-CN" w:bidi="en-US"/>
        </w:r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r>
        <w:rPr>
          <w:rFonts w:hint="default" w:ascii="Times New Roman" w:hAnsi="Times New Roman" w:eastAsia="仿宋" w:cs="Times New Roman"/>
          <w:sz w:val="32"/>
          <w:szCs w:val="32"/>
          <w:lang w:val="en-US" w:eastAsia="zh-CN" w:bidi="en-US"/>
        </w:rPr>
        <w:t>（二）主要绩效</w:t>
      </w:r>
      <w:bookmarkEnd w:id="27"/>
      <w:bookmarkEnd w:id="28"/>
    </w:p>
    <w:p>
      <w:pPr>
        <w:spacing w:line="360" w:lineRule="auto"/>
        <w:ind w:firstLine="560"/>
        <w:rPr>
          <w:rFonts w:hint="default" w:ascii="Times New Roman" w:hAnsi="Times New Roman" w:cs="Times New Roman"/>
          <w:szCs w:val="28"/>
          <w:lang w:val="en-US" w:eastAsia="zh-CN"/>
        </w:rPr>
      </w:pPr>
      <w:r>
        <w:rPr>
          <w:rFonts w:hint="default" w:ascii="Times New Roman" w:hAnsi="Times New Roman" w:cs="Times New Roman"/>
          <w:szCs w:val="28"/>
          <w:lang w:val="en-US" w:eastAsia="zh-CN"/>
        </w:rPr>
        <w:t>该项目资金区财政及时拨付，</w:t>
      </w:r>
      <w:r>
        <w:rPr>
          <w:rFonts w:hint="eastAsia" w:ascii="Times New Roman" w:hAnsi="Times New Roman" w:cs="Times New Roman"/>
          <w:szCs w:val="28"/>
          <w:lang w:val="en-US" w:eastAsia="zh-CN"/>
        </w:rPr>
        <w:t>根据疫情指挥部综合组工作要求，完成了疫情指挥部综合组的各项工作。</w:t>
      </w:r>
      <w:r>
        <w:rPr>
          <w:rFonts w:hint="default" w:ascii="Times New Roman" w:hAnsi="Times New Roman" w:cs="Times New Roman"/>
          <w:szCs w:val="28"/>
          <w:lang w:val="en-US" w:eastAsia="zh-CN"/>
        </w:rPr>
        <w:t>项目资金年</w:t>
      </w:r>
      <w:r>
        <w:rPr>
          <w:rFonts w:hint="eastAsia" w:ascii="Times New Roman" w:hAnsi="Times New Roman" w:cs="Times New Roman"/>
          <w:szCs w:val="28"/>
          <w:lang w:val="en-US" w:eastAsia="zh-CN"/>
        </w:rPr>
        <w:t>中追加资金9.1</w:t>
      </w:r>
      <w:r>
        <w:rPr>
          <w:rFonts w:hint="default" w:ascii="Times New Roman" w:hAnsi="Times New Roman" w:cs="Times New Roman"/>
          <w:szCs w:val="28"/>
          <w:lang w:val="en-US" w:eastAsia="zh-CN"/>
        </w:rPr>
        <w:t>万元，财政拨付执行资金</w:t>
      </w:r>
      <w:r>
        <w:rPr>
          <w:rFonts w:hint="eastAsia" w:ascii="Times New Roman" w:hAnsi="Times New Roman" w:cs="Times New Roman"/>
          <w:szCs w:val="28"/>
          <w:lang w:val="en-US" w:eastAsia="zh-CN"/>
        </w:rPr>
        <w:t>9.1</w:t>
      </w:r>
      <w:r>
        <w:rPr>
          <w:rFonts w:hint="default" w:ascii="Times New Roman" w:hAnsi="Times New Roman" w:cs="Times New Roman"/>
          <w:szCs w:val="28"/>
          <w:lang w:val="en-US" w:eastAsia="zh-CN"/>
        </w:rPr>
        <w:t>万元，</w:t>
      </w:r>
      <w:r>
        <w:rPr>
          <w:rFonts w:hint="eastAsia" w:ascii="Times New Roman" w:hAnsi="Times New Roman" w:cs="Times New Roman"/>
          <w:szCs w:val="28"/>
          <w:lang w:val="en-US" w:eastAsia="zh-CN"/>
        </w:rPr>
        <w:t>本着节约节俭原则</w:t>
      </w:r>
      <w:r>
        <w:rPr>
          <w:rFonts w:hint="default" w:ascii="Times New Roman" w:hAnsi="Times New Roman" w:cs="Times New Roman"/>
          <w:szCs w:val="28"/>
          <w:lang w:val="en-US" w:eastAsia="zh-CN"/>
        </w:rPr>
        <w:t>资金执行</w:t>
      </w:r>
      <w:r>
        <w:rPr>
          <w:rFonts w:hint="eastAsia" w:ascii="Times New Roman" w:hAnsi="Times New Roman" w:cs="Times New Roman"/>
          <w:szCs w:val="28"/>
          <w:lang w:val="en-US" w:eastAsia="zh-CN"/>
        </w:rPr>
        <w:t>9万元</w:t>
      </w:r>
      <w:r>
        <w:rPr>
          <w:rFonts w:hint="default" w:ascii="Times New Roman" w:hAnsi="Times New Roman" w:cs="Times New Roman"/>
          <w:szCs w:val="28"/>
          <w:lang w:val="en-US" w:eastAsia="zh-CN"/>
        </w:rPr>
        <w:t>；保障了</w:t>
      </w:r>
      <w:r>
        <w:rPr>
          <w:rFonts w:hint="eastAsia" w:ascii="Times New Roman" w:hAnsi="Times New Roman" w:cs="Times New Roman"/>
          <w:szCs w:val="28"/>
          <w:lang w:val="en-US" w:eastAsia="zh-CN"/>
        </w:rPr>
        <w:t>疫情指挥部综合组工作</w:t>
      </w:r>
      <w:r>
        <w:rPr>
          <w:rFonts w:hint="default" w:ascii="Times New Roman" w:hAnsi="Times New Roman" w:cs="Times New Roman"/>
          <w:szCs w:val="28"/>
          <w:lang w:val="en-US" w:eastAsia="zh-CN"/>
        </w:rPr>
        <w:t>正常运行并且持续发挥作用，完全达到了预期效果，群众满意度也达到了</w:t>
      </w:r>
      <w:r>
        <w:rPr>
          <w:rFonts w:hint="eastAsia" w:ascii="Times New Roman" w:hAnsi="Times New Roman" w:cs="Times New Roman"/>
          <w:szCs w:val="28"/>
          <w:lang w:val="en-US" w:eastAsia="zh-CN"/>
        </w:rPr>
        <w:t>85</w:t>
      </w:r>
      <w:r>
        <w:rPr>
          <w:rFonts w:hint="default" w:ascii="Times New Roman" w:hAnsi="Times New Roman" w:cs="Times New Roman"/>
          <w:szCs w:val="28"/>
          <w:lang w:val="en-US" w:eastAsia="zh-CN"/>
        </w:rPr>
        <w:t>%，本项目总体是较好的完成了年度总体目标。</w:t>
      </w:r>
      <w:bookmarkStart w:id="29" w:name="_Toc100784599"/>
      <w:bookmarkStart w:id="30" w:name="_Toc67911611"/>
    </w:p>
    <w:p>
      <w:pPr>
        <w:pStyle w:val="2"/>
        <w:keepNext/>
        <w:keepLines/>
        <w:pageBreakBefore w:val="0"/>
        <w:widowControl w:val="0"/>
        <w:kinsoku/>
        <w:wordWrap/>
        <w:overflowPunct/>
        <w:topLinePunct w:val="0"/>
        <w:autoSpaceDE/>
        <w:autoSpaceDN/>
        <w:bidi w:val="0"/>
        <w:adjustRightInd/>
        <w:snapToGrid/>
        <w:spacing w:before="192" w:beforeLines="50" w:after="192" w:afterLines="50" w:line="360" w:lineRule="auto"/>
        <w:ind w:left="0" w:leftChars="0"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四、绩效评价指标分析</w:t>
      </w:r>
      <w:bookmarkEnd w:id="29"/>
      <w:bookmarkEnd w:id="30"/>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31" w:name="_Toc67911612"/>
      <w:bookmarkStart w:id="32" w:name="_Toc100784600"/>
      <w:r>
        <w:rPr>
          <w:rFonts w:hint="default" w:ascii="Times New Roman" w:hAnsi="Times New Roman" w:eastAsia="仿宋" w:cs="Times New Roman"/>
          <w:sz w:val="32"/>
          <w:szCs w:val="32"/>
          <w:lang w:bidi="en-US"/>
        </w:rPr>
        <w:t>（一）项目决策情况</w:t>
      </w:r>
      <w:bookmarkEnd w:id="31"/>
      <w:bookmarkEnd w:id="32"/>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项目决算指标由3个二级指标和6个三级指标构成，权重为20分，实际得分</w:t>
      </w:r>
      <w:r>
        <w:rPr>
          <w:rFonts w:hint="eastAsia" w:ascii="Times New Roman" w:hAnsi="Times New Roman" w:cs="Times New Roman"/>
          <w:szCs w:val="28"/>
          <w:lang w:val="en-US" w:eastAsia="zh-CN"/>
        </w:rPr>
        <w:t>20</w:t>
      </w:r>
      <w:r>
        <w:rPr>
          <w:rFonts w:hint="default" w:ascii="Times New Roman" w:hAnsi="Times New Roman" w:cs="Times New Roman"/>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3" w:name="_Toc100784601"/>
      <w:r>
        <w:rPr>
          <w:rFonts w:hint="default" w:ascii="Times New Roman" w:hAnsi="Times New Roman" w:eastAsia="仿宋" w:cs="Times New Roman"/>
          <w:sz w:val="32"/>
          <w:szCs w:val="32"/>
          <w:lang w:bidi="en-US"/>
        </w:rPr>
        <w:t>1.项目立项</w:t>
      </w:r>
      <w:bookmarkEnd w:id="33"/>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立项依据充分性：</w:t>
      </w:r>
      <w:r>
        <w:rPr>
          <w:rFonts w:hint="default" w:ascii="Times New Roman" w:hAnsi="Times New Roman" w:cs="Times New Roman"/>
          <w:szCs w:val="28"/>
        </w:rPr>
        <w:t>项目立项符合国家法律法规、政策要求。同时，项目与部门职责范围相符，属于部门履职所需。此外，本项目属于公共财政支持范围，符合中央、地方事权支出责任划分原则。因此，立项依据充分，得4分。</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立项程序规范性:</w:t>
      </w:r>
      <w:r>
        <w:rPr>
          <w:rFonts w:hint="default" w:ascii="Times New Roman" w:hAnsi="Times New Roman" w:cs="Times New Roman"/>
        </w:rPr>
        <w:t xml:space="preserve"> </w:t>
      </w:r>
      <w:r>
        <w:rPr>
          <w:rFonts w:hint="default" w:ascii="Times New Roman" w:hAnsi="Times New Roman" w:cs="Times New Roman"/>
          <w:szCs w:val="28"/>
        </w:rPr>
        <w:t>项目按照规定的程序申请设立，审批文件、材料符合相关要求，故立项程序规范，得4分。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综上，该指标满分8分，得分8分。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4" w:name="_Toc100784602"/>
      <w:r>
        <w:rPr>
          <w:rFonts w:hint="default" w:ascii="Times New Roman" w:hAnsi="Times New Roman" w:eastAsia="仿宋" w:cs="Times New Roman"/>
          <w:sz w:val="32"/>
          <w:szCs w:val="32"/>
          <w:lang w:bidi="en-US"/>
        </w:rPr>
        <w:t>2.绩效目标</w:t>
      </w:r>
      <w:bookmarkEnd w:id="34"/>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绩效目标合理性：</w:t>
      </w:r>
      <w:r>
        <w:rPr>
          <w:rFonts w:hint="default" w:ascii="Times New Roman" w:hAnsi="Times New Roman" w:cs="Times New Roman"/>
          <w:szCs w:val="28"/>
        </w:rPr>
        <w:t>本项目的绩效目标按照产出、效益和满意度构建绩效评价指标，且具有明确性、可衡量性、可实现性、相关性和时限性等特点，能较为全面地反映本项目的产出和效益，故绩效目标合理性指标得分3分。</w:t>
      </w:r>
    </w:p>
    <w:p>
      <w:pPr>
        <w:autoSpaceDE w:val="0"/>
        <w:spacing w:line="600" w:lineRule="exact"/>
        <w:ind w:firstLine="562"/>
        <w:rPr>
          <w:rFonts w:hint="default" w:ascii="Times New Roman" w:hAnsi="Times New Roman" w:cs="Times New Roman"/>
          <w:kern w:val="0"/>
          <w:szCs w:val="28"/>
        </w:rPr>
      </w:pPr>
      <w:r>
        <w:rPr>
          <w:rFonts w:hint="default" w:ascii="Times New Roman" w:hAnsi="Times New Roman" w:cs="Times New Roman"/>
          <w:b/>
          <w:kern w:val="0"/>
          <w:szCs w:val="28"/>
        </w:rPr>
        <w:t>绩效目标明确性：</w:t>
      </w:r>
      <w:r>
        <w:rPr>
          <w:rFonts w:hint="default" w:ascii="Times New Roman" w:hAnsi="Times New Roman" w:eastAsia="仿宋" w:cs="Times New Roman"/>
          <w:sz w:val="30"/>
          <w:szCs w:val="30"/>
        </w:rPr>
        <w:t>本单位年初编制《绩效目标申报表》</w:t>
      </w:r>
      <w:r>
        <w:rPr>
          <w:rFonts w:hint="default" w:ascii="Times New Roman" w:hAnsi="Times New Roman" w:cs="Times New Roman"/>
          <w:kern w:val="0"/>
          <w:szCs w:val="28"/>
        </w:rPr>
        <w:t>。其中，目标已细化为具体的绩效指标，可通过数量指标、质量指标、时效指标和成本指标予以量化，并具有确切的评价标准，且指标设定均与目标相关。各项指标均能在现实条件下收集到相关数据进行佐证，并与当年项目年度计划相对应，故绩效目标明确性指标得分3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综上，该指标满分6分，得分6分。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5" w:name="_Toc100784603"/>
      <w:r>
        <w:rPr>
          <w:rFonts w:hint="default" w:ascii="Times New Roman" w:hAnsi="Times New Roman" w:eastAsia="仿宋" w:cs="Times New Roman"/>
          <w:sz w:val="32"/>
          <w:szCs w:val="32"/>
          <w:lang w:bidi="en-US"/>
        </w:rPr>
        <w:t>3.资金投入</w:t>
      </w:r>
      <w:bookmarkEnd w:id="35"/>
    </w:p>
    <w:p>
      <w:pPr>
        <w:autoSpaceDE w:val="0"/>
        <w:spacing w:line="600" w:lineRule="exact"/>
        <w:ind w:firstLine="562"/>
        <w:rPr>
          <w:rFonts w:hint="default" w:ascii="Times New Roman" w:hAnsi="Times New Roman" w:cs="Times New Roman"/>
          <w:bCs/>
          <w:kern w:val="0"/>
          <w:szCs w:val="28"/>
        </w:rPr>
      </w:pPr>
      <w:r>
        <w:rPr>
          <w:rFonts w:hint="default" w:ascii="Times New Roman" w:hAnsi="Times New Roman" w:cs="Times New Roman"/>
          <w:b/>
          <w:kern w:val="0"/>
          <w:szCs w:val="28"/>
        </w:rPr>
        <w:t>预算编制科学性：</w:t>
      </w:r>
      <w:r>
        <w:rPr>
          <w:rFonts w:hint="default" w:ascii="Times New Roman" w:hAnsi="Times New Roman" w:eastAsia="仿宋" w:cs="Times New Roman"/>
          <w:b w:val="0"/>
          <w:bCs w:val="0"/>
          <w:sz w:val="30"/>
          <w:szCs w:val="30"/>
          <w:lang w:eastAsia="zh-CN"/>
        </w:rPr>
        <w:t>项目绩效目标申报</w:t>
      </w:r>
      <w:r>
        <w:rPr>
          <w:rFonts w:hint="default" w:ascii="Times New Roman" w:hAnsi="Times New Roman" w:eastAsia="仿宋" w:cs="Times New Roman"/>
          <w:b w:val="0"/>
          <w:bCs w:val="0"/>
          <w:sz w:val="30"/>
          <w:szCs w:val="30"/>
        </w:rPr>
        <w:t>编制清晰，有明确标准、预算内容和项目内容相匹配</w:t>
      </w:r>
      <w:r>
        <w:rPr>
          <w:rFonts w:hint="eastAsia" w:ascii="Times New Roman" w:hAnsi="Times New Roman" w:eastAsia="仿宋" w:cs="Times New Roman"/>
          <w:b w:val="0"/>
          <w:bCs w:val="0"/>
          <w:sz w:val="30"/>
          <w:szCs w:val="30"/>
          <w:lang w:eastAsia="zh-CN"/>
        </w:rPr>
        <w:t>，购买汉光激光打印机</w:t>
      </w:r>
      <w:r>
        <w:rPr>
          <w:rFonts w:hint="eastAsia" w:ascii="Times New Roman" w:hAnsi="Times New Roman" w:eastAsia="仿宋" w:cs="Times New Roman"/>
          <w:b w:val="0"/>
          <w:bCs w:val="0"/>
          <w:sz w:val="30"/>
          <w:szCs w:val="30"/>
          <w:lang w:val="en-US" w:eastAsia="zh-CN"/>
        </w:rPr>
        <w:t>3.1万元，购买慰问品3万元，购买办公用品和食品3万元，购买办公用品及设备全年达到12次，采买耗材支付率达到95%，经费支付及时率达到95%</w:t>
      </w:r>
      <w:r>
        <w:rPr>
          <w:rFonts w:hint="default" w:ascii="Times New Roman" w:hAnsi="Times New Roman" w:cs="Times New Roman"/>
          <w:b/>
          <w:kern w:val="0"/>
          <w:szCs w:val="28"/>
        </w:rPr>
        <w:t>。</w:t>
      </w:r>
      <w:r>
        <w:rPr>
          <w:rFonts w:hint="default" w:ascii="Times New Roman" w:hAnsi="Times New Roman" w:cs="Times New Roman"/>
          <w:kern w:val="0"/>
          <w:szCs w:val="28"/>
        </w:rPr>
        <w:t>故预算编制科学性指标得分3分。</w:t>
      </w:r>
    </w:p>
    <w:p>
      <w:pPr>
        <w:spacing w:line="360" w:lineRule="auto"/>
        <w:ind w:firstLine="562"/>
        <w:rPr>
          <w:rFonts w:hint="default" w:ascii="Times New Roman" w:hAnsi="Times New Roman" w:cs="Times New Roman"/>
          <w:lang w:eastAsia="zh-CN"/>
        </w:rPr>
      </w:pPr>
      <w:r>
        <w:rPr>
          <w:rFonts w:hint="default" w:ascii="Times New Roman" w:hAnsi="Times New Roman" w:cs="Times New Roman"/>
          <w:b/>
          <w:bCs/>
        </w:rPr>
        <w:t>资金分配合理性</w:t>
      </w:r>
      <w:r>
        <w:rPr>
          <w:rFonts w:hint="default" w:ascii="Times New Roman" w:hAnsi="Times New Roman" w:cs="Times New Roman"/>
        </w:rPr>
        <w:t>：</w:t>
      </w:r>
      <w:r>
        <w:rPr>
          <w:rFonts w:hint="eastAsia" w:ascii="Times New Roman" w:hAnsi="Times New Roman" w:cs="Times New Roman"/>
          <w:lang w:eastAsia="zh-CN"/>
        </w:rPr>
        <w:t>根</w:t>
      </w:r>
      <w:r>
        <w:rPr>
          <w:rFonts w:hint="eastAsia" w:ascii="Times New Roman" w:hAnsi="Times New Roman" w:cs="Times New Roman"/>
          <w:lang w:val="en-US" w:eastAsia="zh-CN"/>
        </w:rPr>
        <w:t>据《关于疫情指挥部综合组工作经费的申请》文件精神，该项目资金是年中追加资金，购买汉光激光打印机3.1万元，购买慰问品3万元，购买办公用品和食品3万元，</w:t>
      </w:r>
      <w:r>
        <w:rPr>
          <w:rFonts w:hint="default" w:ascii="Times New Roman" w:hAnsi="Times New Roman" w:cs="Times New Roman"/>
          <w:lang w:val="en-US" w:eastAsia="zh-CN"/>
        </w:rPr>
        <w:t>预算资金分配依据充分、合理。本单位严格按照财务制度使用资金，严格</w:t>
      </w:r>
      <w:r>
        <w:rPr>
          <w:rFonts w:hint="default" w:ascii="Times New Roman" w:hAnsi="Times New Roman" w:cs="Times New Roman"/>
          <w:lang w:eastAsia="zh-CN"/>
        </w:rPr>
        <w:t>遵守国家财经法规和财务管理制度及相关专项资金管理办法的规定，秉承勤俭节约原则，按照专款专用要求使用项目资金，单位制定相应的财务和业务管理制度。不存在截留、挤占、挪用、虚列支出等情况，资金使用正常。故资金分配合理性指标得分3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综上，该指标满分6分，得分</w:t>
      </w:r>
      <w:r>
        <w:rPr>
          <w:rFonts w:hint="eastAsia" w:ascii="Times New Roman" w:hAnsi="Times New Roman" w:cs="Times New Roman"/>
          <w:b/>
          <w:kern w:val="0"/>
          <w:szCs w:val="28"/>
          <w:lang w:val="en-US" w:eastAsia="zh-CN"/>
        </w:rPr>
        <w:t>6</w:t>
      </w:r>
      <w:r>
        <w:rPr>
          <w:rFonts w:hint="default" w:ascii="Times New Roman" w:hAnsi="Times New Roman" w:cs="Times New Roman"/>
          <w:b/>
          <w:kern w:val="0"/>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36" w:name="_Toc100784604"/>
      <w:bookmarkStart w:id="37" w:name="_Toc67911613"/>
      <w:r>
        <w:rPr>
          <w:rFonts w:hint="default" w:ascii="Times New Roman" w:hAnsi="Times New Roman" w:eastAsia="仿宋" w:cs="Times New Roman"/>
          <w:sz w:val="32"/>
          <w:szCs w:val="32"/>
          <w:lang w:bidi="en-US"/>
        </w:rPr>
        <w:t>（二）项目过程情况</w:t>
      </w:r>
      <w:bookmarkEnd w:id="36"/>
      <w:bookmarkEnd w:id="37"/>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项目过程指标由2个二级指标和5个三级指标构成，权重为20分，实际得分</w:t>
      </w:r>
      <w:r>
        <w:rPr>
          <w:rFonts w:hint="eastAsia" w:ascii="Times New Roman" w:hAnsi="Times New Roman" w:cs="Times New Roman"/>
          <w:szCs w:val="28"/>
          <w:lang w:val="en-US" w:eastAsia="zh-CN"/>
        </w:rPr>
        <w:t>20</w:t>
      </w:r>
      <w:r>
        <w:rPr>
          <w:rFonts w:hint="default" w:ascii="Times New Roman" w:hAnsi="Times New Roman" w:cs="Times New Roman"/>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8" w:name="_Toc100784605"/>
      <w:r>
        <w:rPr>
          <w:rFonts w:hint="default" w:ascii="Times New Roman" w:hAnsi="Times New Roman" w:eastAsia="仿宋" w:cs="Times New Roman"/>
          <w:sz w:val="32"/>
          <w:szCs w:val="32"/>
          <w:lang w:bidi="en-US"/>
        </w:rPr>
        <w:t>1.资金管理</w:t>
      </w:r>
      <w:bookmarkEnd w:id="38"/>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资金到位率：</w:t>
      </w:r>
      <w:r>
        <w:rPr>
          <w:rFonts w:hint="eastAsia" w:ascii="Times New Roman" w:hAnsi="Times New Roman" w:cs="Times New Roman"/>
          <w:szCs w:val="28"/>
          <w:lang w:eastAsia="zh-CN"/>
        </w:rPr>
        <w:t>项目年终追加</w:t>
      </w:r>
      <w:r>
        <w:rPr>
          <w:rFonts w:hint="default" w:ascii="Times New Roman" w:hAnsi="Times New Roman" w:cs="Times New Roman"/>
          <w:szCs w:val="28"/>
          <w:lang w:eastAsia="zh-CN"/>
        </w:rPr>
        <w:t>资金</w:t>
      </w:r>
      <w:r>
        <w:rPr>
          <w:rFonts w:hint="eastAsia" w:ascii="Times New Roman" w:hAnsi="Times New Roman" w:cs="Times New Roman"/>
          <w:szCs w:val="28"/>
          <w:lang w:val="en-US" w:eastAsia="zh-CN"/>
        </w:rPr>
        <w:t>9.1</w:t>
      </w:r>
      <w:r>
        <w:rPr>
          <w:rFonts w:hint="default" w:ascii="Times New Roman" w:hAnsi="Times New Roman" w:cs="Times New Roman"/>
          <w:szCs w:val="28"/>
          <w:lang w:eastAsia="zh-CN"/>
        </w:rPr>
        <w:t>万元，</w:t>
      </w:r>
      <w:r>
        <w:rPr>
          <w:rFonts w:hint="eastAsia" w:ascii="Times New Roman" w:hAnsi="Times New Roman" w:cs="Times New Roman"/>
          <w:szCs w:val="28"/>
          <w:lang w:eastAsia="zh-CN"/>
        </w:rPr>
        <w:t>财政拨款资金</w:t>
      </w:r>
      <w:r>
        <w:rPr>
          <w:rFonts w:hint="eastAsia" w:ascii="Times New Roman" w:hAnsi="Times New Roman" w:cs="Times New Roman"/>
          <w:szCs w:val="28"/>
          <w:lang w:val="en-US" w:eastAsia="zh-CN"/>
        </w:rPr>
        <w:t>9.1万元，</w:t>
      </w:r>
      <w:r>
        <w:rPr>
          <w:rFonts w:hint="default" w:ascii="Times New Roman" w:hAnsi="Times New Roman" w:cs="Times New Roman"/>
          <w:szCs w:val="28"/>
          <w:lang w:val="en-US" w:eastAsia="zh-CN"/>
        </w:rPr>
        <w:t>202</w:t>
      </w:r>
      <w:r>
        <w:rPr>
          <w:rFonts w:hint="eastAsia" w:ascii="Times New Roman" w:hAnsi="Times New Roman" w:cs="Times New Roman"/>
          <w:szCs w:val="28"/>
          <w:lang w:val="en-US" w:eastAsia="zh-CN"/>
        </w:rPr>
        <w:t>2</w:t>
      </w:r>
      <w:r>
        <w:rPr>
          <w:rFonts w:hint="default" w:ascii="Times New Roman" w:hAnsi="Times New Roman" w:cs="Times New Roman"/>
          <w:szCs w:val="28"/>
          <w:lang w:val="en-US" w:eastAsia="zh-CN"/>
        </w:rPr>
        <w:t>年</w:t>
      </w:r>
      <w:r>
        <w:rPr>
          <w:rFonts w:hint="eastAsia" w:ascii="Times New Roman" w:hAnsi="Times New Roman" w:cs="Times New Roman"/>
          <w:szCs w:val="28"/>
          <w:lang w:val="en-US" w:eastAsia="zh-CN"/>
        </w:rPr>
        <w:t>7</w:t>
      </w:r>
      <w:r>
        <w:rPr>
          <w:rFonts w:hint="default" w:ascii="Times New Roman" w:hAnsi="Times New Roman" w:cs="Times New Roman"/>
          <w:szCs w:val="28"/>
          <w:lang w:val="en-US" w:eastAsia="zh-CN"/>
        </w:rPr>
        <w:t>月</w:t>
      </w:r>
      <w:r>
        <w:rPr>
          <w:rFonts w:hint="eastAsia" w:ascii="Times New Roman" w:hAnsi="Times New Roman" w:cs="Times New Roman"/>
          <w:szCs w:val="28"/>
          <w:lang w:val="en-US" w:eastAsia="zh-CN"/>
        </w:rPr>
        <w:t>21日</w:t>
      </w:r>
      <w:r>
        <w:rPr>
          <w:rFonts w:hint="default" w:ascii="Times New Roman" w:hAnsi="Times New Roman" w:cs="Times New Roman"/>
          <w:szCs w:val="28"/>
          <w:lang w:eastAsia="zh-CN"/>
        </w:rPr>
        <w:t>拨付资金</w:t>
      </w:r>
      <w:r>
        <w:rPr>
          <w:rFonts w:hint="eastAsia" w:ascii="Times New Roman" w:hAnsi="Times New Roman" w:cs="Times New Roman"/>
          <w:szCs w:val="28"/>
          <w:lang w:val="en-US" w:eastAsia="zh-CN"/>
        </w:rPr>
        <w:t>9.1</w:t>
      </w:r>
      <w:r>
        <w:rPr>
          <w:rFonts w:hint="default" w:ascii="Times New Roman" w:hAnsi="Times New Roman" w:cs="Times New Roman"/>
          <w:szCs w:val="28"/>
          <w:lang w:eastAsia="zh-CN"/>
        </w:rPr>
        <w:t>万元及时到位，</w:t>
      </w:r>
      <w:r>
        <w:rPr>
          <w:rFonts w:hint="eastAsia" w:ascii="Times New Roman" w:hAnsi="Times New Roman" w:cs="Times New Roman"/>
          <w:szCs w:val="28"/>
          <w:lang w:eastAsia="zh-CN"/>
        </w:rPr>
        <w:t>资金直接支付到疫情指挥</w:t>
      </w:r>
      <w:r>
        <w:rPr>
          <w:rFonts w:hint="eastAsia" w:ascii="Times New Roman" w:hAnsi="Times New Roman" w:cs="Times New Roman"/>
          <w:szCs w:val="28"/>
          <w:highlight w:val="none"/>
          <w:lang w:eastAsia="zh-CN"/>
        </w:rPr>
        <w:t>部</w:t>
      </w:r>
      <w:r>
        <w:rPr>
          <w:rFonts w:hint="eastAsia" w:ascii="Times New Roman" w:hAnsi="Times New Roman" w:cs="Times New Roman"/>
          <w:szCs w:val="28"/>
          <w:highlight w:val="none"/>
          <w:lang w:val="en-US" w:eastAsia="zh-CN"/>
        </w:rPr>
        <w:t>各</w:t>
      </w:r>
      <w:r>
        <w:rPr>
          <w:rFonts w:hint="eastAsia" w:ascii="Times New Roman" w:hAnsi="Times New Roman" w:cs="Times New Roman"/>
          <w:szCs w:val="28"/>
          <w:highlight w:val="none"/>
          <w:lang w:eastAsia="zh-CN"/>
        </w:rPr>
        <w:t>供应商，</w:t>
      </w:r>
      <w:r>
        <w:rPr>
          <w:rFonts w:hint="default" w:ascii="Times New Roman" w:hAnsi="Times New Roman" w:cs="Times New Roman"/>
          <w:szCs w:val="28"/>
          <w:lang w:eastAsia="zh-CN"/>
        </w:rPr>
        <w:t>资金与实际到位资金相符，资金到位率100%。</w:t>
      </w:r>
      <w:r>
        <w:rPr>
          <w:rFonts w:hint="default" w:ascii="Times New Roman" w:hAnsi="Times New Roman" w:cs="Times New Roman"/>
          <w:kern w:val="0"/>
          <w:szCs w:val="28"/>
        </w:rPr>
        <w:t>故资金到位率指标得分</w:t>
      </w:r>
      <w:r>
        <w:rPr>
          <w:rFonts w:hint="eastAsia" w:ascii="Times New Roman" w:hAnsi="Times New Roman" w:cs="Times New Roman"/>
          <w:kern w:val="0"/>
          <w:szCs w:val="28"/>
          <w:lang w:val="en-US" w:eastAsia="zh-CN"/>
        </w:rPr>
        <w:t>5</w:t>
      </w:r>
      <w:r>
        <w:rPr>
          <w:rFonts w:hint="default" w:ascii="Times New Roman" w:hAnsi="Times New Roman" w:cs="Times New Roman"/>
          <w:kern w:val="0"/>
          <w:szCs w:val="28"/>
        </w:rPr>
        <w:t>分。</w:t>
      </w:r>
      <w:r>
        <w:rPr>
          <w:rFonts w:hint="default" w:ascii="Times New Roman" w:hAnsi="Times New Roman" w:cs="Times New Roman"/>
          <w:szCs w:val="28"/>
        </w:rPr>
        <w:t xml:space="preserve"> </w:t>
      </w:r>
    </w:p>
    <w:p>
      <w:pPr>
        <w:spacing w:line="360" w:lineRule="auto"/>
        <w:ind w:firstLine="562"/>
        <w:rPr>
          <w:rFonts w:hint="default" w:ascii="Times New Roman" w:hAnsi="Times New Roman" w:cs="Times New Roman"/>
          <w:b/>
          <w:bCs/>
          <w:szCs w:val="28"/>
        </w:rPr>
      </w:pPr>
      <w:r>
        <w:rPr>
          <w:rFonts w:hint="default" w:ascii="Times New Roman" w:hAnsi="Times New Roman" w:cs="Times New Roman"/>
          <w:b/>
          <w:bCs/>
          <w:szCs w:val="28"/>
        </w:rPr>
        <w:t>预算执行率：</w:t>
      </w:r>
      <w:r>
        <w:rPr>
          <w:rFonts w:hint="default" w:ascii="Times New Roman" w:hAnsi="Times New Roman" w:cs="Times New Roman"/>
          <w:szCs w:val="28"/>
          <w:lang w:val="en-US" w:eastAsia="zh-CN"/>
        </w:rPr>
        <w:t>项目正常开展，</w:t>
      </w:r>
      <w:r>
        <w:rPr>
          <w:rFonts w:hint="eastAsia" w:ascii="Times New Roman" w:hAnsi="Times New Roman" w:cs="Times New Roman"/>
          <w:szCs w:val="28"/>
          <w:lang w:val="en-US" w:eastAsia="zh-CN"/>
        </w:rPr>
        <w:t>2022年10月2日支出经费3.1万元，支付于供应商新疆恒鑫天翔信息技术有限公司；2022年12月9日支出经费0.67万元，支付于供应商乌鲁木齐县板房沟乡七工村胖东来超市；2022年12月10日支出经费1.9万元，支付于供应商乌鲁木齐县板房沟乡七工村旺客隆超市；2022年12月10日支出经费2.9万元，支付于供应商乌鲁木齐县板房沟乡七工村旺客隆超市；</w:t>
      </w:r>
      <w:r>
        <w:rPr>
          <w:rFonts w:hint="default" w:ascii="Times New Roman" w:hAnsi="Times New Roman" w:cs="Times New Roman"/>
          <w:szCs w:val="28"/>
          <w:lang w:val="en-US" w:eastAsia="zh-CN"/>
        </w:rPr>
        <w:t>202</w:t>
      </w:r>
      <w:r>
        <w:rPr>
          <w:rFonts w:hint="eastAsia" w:ascii="Times New Roman" w:hAnsi="Times New Roman" w:cs="Times New Roman"/>
          <w:szCs w:val="28"/>
          <w:lang w:val="en-US" w:eastAsia="zh-CN"/>
        </w:rPr>
        <w:t>2</w:t>
      </w:r>
      <w:r>
        <w:rPr>
          <w:rFonts w:hint="default" w:ascii="Times New Roman" w:hAnsi="Times New Roman" w:cs="Times New Roman"/>
          <w:szCs w:val="28"/>
          <w:lang w:val="en-US" w:eastAsia="zh-CN"/>
        </w:rPr>
        <w:t>年</w:t>
      </w:r>
      <w:r>
        <w:rPr>
          <w:rFonts w:hint="eastAsia" w:ascii="Times New Roman" w:hAnsi="Times New Roman" w:cs="Times New Roman"/>
          <w:szCs w:val="28"/>
          <w:lang w:val="en-US" w:eastAsia="zh-CN"/>
        </w:rPr>
        <w:t>12</w:t>
      </w:r>
      <w:r>
        <w:rPr>
          <w:rFonts w:hint="default" w:ascii="Times New Roman" w:hAnsi="Times New Roman" w:cs="Times New Roman"/>
          <w:szCs w:val="28"/>
          <w:lang w:val="en-US" w:eastAsia="zh-CN"/>
        </w:rPr>
        <w:t>月</w:t>
      </w:r>
      <w:r>
        <w:rPr>
          <w:rFonts w:hint="eastAsia" w:ascii="Times New Roman" w:hAnsi="Times New Roman" w:cs="Times New Roman"/>
          <w:szCs w:val="28"/>
          <w:lang w:val="en-US" w:eastAsia="zh-CN"/>
        </w:rPr>
        <w:t>13</w:t>
      </w:r>
      <w:r>
        <w:rPr>
          <w:rFonts w:hint="default" w:ascii="Times New Roman" w:hAnsi="Times New Roman" w:cs="Times New Roman"/>
          <w:szCs w:val="28"/>
          <w:lang w:val="en-US" w:eastAsia="zh-CN"/>
        </w:rPr>
        <w:t>日支出经费</w:t>
      </w:r>
      <w:r>
        <w:rPr>
          <w:rFonts w:hint="eastAsia" w:ascii="Times New Roman" w:hAnsi="Times New Roman" w:cs="Times New Roman"/>
          <w:szCs w:val="28"/>
          <w:lang w:val="en-US" w:eastAsia="zh-CN"/>
        </w:rPr>
        <w:t>0.43</w:t>
      </w:r>
      <w:r>
        <w:rPr>
          <w:rFonts w:hint="default" w:ascii="Times New Roman" w:hAnsi="Times New Roman" w:cs="Times New Roman"/>
          <w:szCs w:val="28"/>
          <w:lang w:val="en-US" w:eastAsia="zh-CN"/>
        </w:rPr>
        <w:t>万元，</w:t>
      </w:r>
      <w:r>
        <w:rPr>
          <w:rFonts w:hint="eastAsia" w:ascii="Times New Roman" w:hAnsi="Times New Roman" w:cs="Times New Roman"/>
          <w:szCs w:val="28"/>
          <w:lang w:val="en-US" w:eastAsia="zh-CN"/>
        </w:rPr>
        <w:t>支付于供应商乌鲁木齐县板房沟乡凡美商店；经费主要用于支付疫情指挥部综合组工作所需。</w:t>
      </w:r>
      <w:r>
        <w:rPr>
          <w:rFonts w:hint="default" w:ascii="Times New Roman" w:hAnsi="Times New Roman" w:cs="Times New Roman"/>
          <w:szCs w:val="28"/>
        </w:rPr>
        <w:t>故预算执行率得分为</w:t>
      </w:r>
      <w:r>
        <w:rPr>
          <w:rFonts w:hint="eastAsia" w:ascii="Times New Roman" w:hAnsi="Times New Roman" w:cs="Times New Roman"/>
          <w:szCs w:val="28"/>
          <w:lang w:val="en-US" w:eastAsia="zh-CN"/>
        </w:rPr>
        <w:t>5</w:t>
      </w:r>
      <w:r>
        <w:rPr>
          <w:rFonts w:hint="default" w:ascii="Times New Roman" w:hAnsi="Times New Roman" w:cs="Times New Roman"/>
          <w:szCs w:val="28"/>
        </w:rPr>
        <w:t>分。</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资金使用合规性：</w:t>
      </w:r>
      <w:r>
        <w:rPr>
          <w:rFonts w:hint="default" w:ascii="Times New Roman" w:hAnsi="Times New Roman" w:cs="Times New Roman"/>
          <w:szCs w:val="28"/>
        </w:rPr>
        <w:t>本项目资金的使用符合国家财经法规和财务管理制度以及有关专项资金管理办法的规定。同时，资金的拨付有完整的审批程序和手续，符合项目预算批复或合同规定的用途，不存在截留、挤占、挪用、虚列支出等情况。故资金使用合规性得分为3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综上，该指标满分13分，得分</w:t>
      </w:r>
      <w:r>
        <w:rPr>
          <w:rFonts w:hint="eastAsia" w:ascii="Times New Roman" w:hAnsi="Times New Roman" w:cs="Times New Roman"/>
          <w:b/>
          <w:kern w:val="0"/>
          <w:szCs w:val="28"/>
          <w:lang w:val="en-US" w:eastAsia="zh-CN"/>
        </w:rPr>
        <w:t>13</w:t>
      </w:r>
      <w:r>
        <w:rPr>
          <w:rFonts w:hint="default" w:ascii="Times New Roman" w:hAnsi="Times New Roman" w:cs="Times New Roman"/>
          <w:b/>
          <w:kern w:val="0"/>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9" w:name="_Toc100784606"/>
      <w:r>
        <w:rPr>
          <w:rFonts w:hint="default" w:ascii="Times New Roman" w:hAnsi="Times New Roman" w:eastAsia="仿宋" w:cs="Times New Roman"/>
          <w:sz w:val="32"/>
          <w:szCs w:val="32"/>
          <w:lang w:bidi="en-US"/>
        </w:rPr>
        <w:t>2.组织实施</w:t>
      </w:r>
      <w:bookmarkEnd w:id="39"/>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管理制度健全性</w:t>
      </w:r>
      <w:r>
        <w:rPr>
          <w:rFonts w:hint="default" w:ascii="Times New Roman" w:hAnsi="Times New Roman" w:cs="Times New Roman"/>
          <w:szCs w:val="28"/>
        </w:rPr>
        <w:t>：</w:t>
      </w:r>
      <w:r>
        <w:rPr>
          <w:rFonts w:hint="eastAsia" w:ascii="Times New Roman" w:hAnsi="Times New Roman" w:cs="Times New Roman"/>
          <w:szCs w:val="28"/>
          <w:lang w:eastAsia="zh-CN"/>
        </w:rPr>
        <w:t>县政府办（信访局）</w:t>
      </w:r>
      <w:r>
        <w:rPr>
          <w:rFonts w:hint="default" w:ascii="Times New Roman" w:hAnsi="Times New Roman" w:cs="Times New Roman"/>
          <w:szCs w:val="28"/>
        </w:rPr>
        <w:t>已制定相应的财务和业务管理制度，且制度合法、合规、完整，为项目顺利实施提供重要保障。故管理制度健全性得分为3分。</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制度执行有效性：</w:t>
      </w:r>
      <w:r>
        <w:rPr>
          <w:rFonts w:hint="default" w:ascii="Times New Roman" w:hAnsi="Times New Roman" w:cs="Times New Roman"/>
          <w:szCs w:val="28"/>
        </w:rPr>
        <w:t>根据现场调研和资料抽查情况，疫情指挥部综合组经费项目严格遵守相关法律法规和相关管理规定，项目调整及支出调整手续完备，整体管理合理有序，项目完成后，及时将会计凭证等相关资料分类归档，制度执行有效。故制度执行有效性指标得分4分。</w:t>
      </w:r>
    </w:p>
    <w:p>
      <w:pPr>
        <w:autoSpaceDE w:val="0"/>
        <w:spacing w:line="600" w:lineRule="exact"/>
        <w:ind w:firstLine="562"/>
        <w:rPr>
          <w:rFonts w:hint="default" w:ascii="Times New Roman" w:hAnsi="Times New Roman" w:cs="Times New Roman"/>
          <w:b/>
          <w:kern w:val="0"/>
          <w:szCs w:val="28"/>
        </w:rPr>
      </w:pPr>
      <w:bookmarkStart w:id="40" w:name="_Hlk67670213"/>
      <w:r>
        <w:rPr>
          <w:rFonts w:hint="default" w:ascii="Times New Roman" w:hAnsi="Times New Roman" w:cs="Times New Roman"/>
          <w:b/>
          <w:kern w:val="0"/>
          <w:szCs w:val="28"/>
        </w:rPr>
        <w:t>综上，该指标满分7分，得分7分。</w:t>
      </w:r>
    </w:p>
    <w:bookmarkEnd w:id="40"/>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41" w:name="_Toc67911614"/>
      <w:bookmarkStart w:id="42" w:name="_Toc100784607"/>
      <w:r>
        <w:rPr>
          <w:rFonts w:hint="default" w:ascii="Times New Roman" w:hAnsi="Times New Roman" w:eastAsia="仿宋" w:cs="Times New Roman"/>
          <w:sz w:val="32"/>
          <w:szCs w:val="32"/>
          <w:lang w:bidi="en-US"/>
        </w:rPr>
        <w:t>（三）项目产出情况</w:t>
      </w:r>
      <w:bookmarkEnd w:id="41"/>
      <w:bookmarkEnd w:id="42"/>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项目产出指标由4个二级指标和</w:t>
      </w:r>
      <w:r>
        <w:rPr>
          <w:rFonts w:hint="eastAsia" w:ascii="Times New Roman" w:hAnsi="Times New Roman" w:cs="Times New Roman"/>
          <w:szCs w:val="28"/>
          <w:lang w:val="en-US" w:eastAsia="zh-CN"/>
        </w:rPr>
        <w:t>6</w:t>
      </w:r>
      <w:r>
        <w:rPr>
          <w:rStyle w:val="20"/>
          <w:rFonts w:hint="eastAsia" w:ascii="Times New Roman" w:hAnsi="Times New Roman" w:cs="Times New Roman"/>
          <w:szCs w:val="28"/>
          <w:lang w:val="en-US" w:eastAsia="zh-CN"/>
        </w:rPr>
        <w:footnoteReference w:id="3"/>
      </w:r>
      <w:r>
        <w:rPr>
          <w:rFonts w:hint="default" w:ascii="Times New Roman" w:hAnsi="Times New Roman" w:cs="Times New Roman"/>
          <w:szCs w:val="28"/>
        </w:rPr>
        <w:t>个三级指标构成，权重为40分，实际得分</w:t>
      </w:r>
      <w:r>
        <w:rPr>
          <w:rFonts w:hint="eastAsia" w:ascii="Times New Roman" w:hAnsi="Times New Roman" w:cs="Times New Roman"/>
          <w:szCs w:val="28"/>
          <w:lang w:val="en-US" w:eastAsia="zh-CN"/>
        </w:rPr>
        <w:t>40</w:t>
      </w:r>
      <w:r>
        <w:rPr>
          <w:rFonts w:hint="default" w:ascii="Times New Roman" w:hAnsi="Times New Roman" w:cs="Times New Roman"/>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43" w:name="_Toc100784608"/>
      <w:r>
        <w:rPr>
          <w:rFonts w:hint="default" w:ascii="Times New Roman" w:hAnsi="Times New Roman" w:eastAsia="仿宋" w:cs="Times New Roman"/>
          <w:sz w:val="32"/>
          <w:szCs w:val="32"/>
          <w:lang w:bidi="en-US"/>
        </w:rPr>
        <w:t>1.产出数量</w:t>
      </w:r>
      <w:bookmarkEnd w:id="43"/>
    </w:p>
    <w:p>
      <w:pPr>
        <w:spacing w:line="360" w:lineRule="auto"/>
        <w:ind w:firstLine="560"/>
        <w:rPr>
          <w:rFonts w:hint="eastAsia" w:ascii="Times New Roman" w:hAnsi="Times New Roman" w:eastAsia="仿宋_GB2312" w:cs="Times New Roman"/>
          <w:bCs/>
          <w:szCs w:val="28"/>
          <w:highlight w:val="none"/>
          <w:lang w:eastAsia="zh-CN"/>
        </w:rPr>
      </w:pPr>
      <w:r>
        <w:rPr>
          <w:rFonts w:hint="default" w:ascii="Times New Roman" w:hAnsi="Times New Roman" w:cs="Times New Roman"/>
          <w:bCs/>
          <w:szCs w:val="28"/>
        </w:rPr>
        <w:t>数量指标</w:t>
      </w:r>
      <w:r>
        <w:rPr>
          <w:rFonts w:hint="eastAsia" w:ascii="仿宋" w:hAnsi="仿宋" w:eastAsia="仿宋" w:cs="仿宋"/>
          <w:bCs/>
          <w:szCs w:val="28"/>
        </w:rPr>
        <w:t>“</w:t>
      </w:r>
      <w:r>
        <w:rPr>
          <w:rFonts w:hint="eastAsia" w:ascii="仿宋" w:hAnsi="仿宋" w:eastAsia="仿宋" w:cs="仿宋"/>
          <w:bCs/>
          <w:szCs w:val="28"/>
          <w:lang w:eastAsia="zh-CN"/>
        </w:rPr>
        <w:t>购买办公用品及设备</w:t>
      </w:r>
      <w:r>
        <w:rPr>
          <w:rFonts w:hint="eastAsia" w:ascii="仿宋" w:hAnsi="仿宋" w:eastAsia="仿宋" w:cs="仿宋"/>
          <w:bCs/>
          <w:szCs w:val="28"/>
        </w:rPr>
        <w:t>”</w:t>
      </w:r>
      <w:r>
        <w:rPr>
          <w:rFonts w:hint="default" w:ascii="Times New Roman" w:hAnsi="Times New Roman" w:cs="Times New Roman"/>
          <w:bCs/>
          <w:szCs w:val="28"/>
        </w:rPr>
        <w:t>的目标值</w:t>
      </w:r>
      <w:r>
        <w:rPr>
          <w:rFonts w:hint="eastAsia" w:ascii="宋体" w:hAnsi="宋体" w:eastAsia="宋体" w:cs="宋体"/>
          <w:b w:val="0"/>
          <w:bCs w:val="0"/>
          <w:sz w:val="30"/>
          <w:szCs w:val="30"/>
          <w:highlight w:val="none"/>
          <w:lang w:val="en-US" w:eastAsia="zh-CN"/>
        </w:rPr>
        <w:t>≧</w:t>
      </w:r>
      <w:r>
        <w:rPr>
          <w:rFonts w:hint="eastAsia" w:ascii="Times New Roman" w:hAnsi="Times New Roman" w:cs="Times New Roman"/>
          <w:bCs/>
          <w:szCs w:val="28"/>
          <w:lang w:val="en-US" w:eastAsia="zh-CN"/>
        </w:rPr>
        <w:t>3次</w:t>
      </w:r>
      <w:r>
        <w:rPr>
          <w:rFonts w:hint="default" w:ascii="Times New Roman" w:hAnsi="Times New Roman" w:cs="Times New Roman"/>
          <w:bCs/>
          <w:szCs w:val="28"/>
        </w:rPr>
        <w:t>，2022年度我单位实际完成</w:t>
      </w:r>
      <w:r>
        <w:rPr>
          <w:rFonts w:hint="eastAsia" w:ascii="Times New Roman" w:hAnsi="Times New Roman" w:cs="Times New Roman"/>
          <w:bCs/>
          <w:szCs w:val="28"/>
          <w:lang w:val="en-US" w:eastAsia="zh-CN"/>
        </w:rPr>
        <w:t>值12次</w:t>
      </w:r>
      <w:r>
        <w:rPr>
          <w:rFonts w:hint="default" w:ascii="Times New Roman" w:hAnsi="Times New Roman" w:cs="Times New Roman"/>
          <w:bCs/>
          <w:szCs w:val="28"/>
        </w:rPr>
        <w:t>，</w:t>
      </w:r>
      <w:r>
        <w:rPr>
          <w:rFonts w:hint="eastAsia" w:ascii="Times New Roman" w:hAnsi="Times New Roman" w:cs="Times New Roman"/>
          <w:bCs/>
          <w:szCs w:val="28"/>
          <w:lang w:val="en-US" w:eastAsia="zh-CN"/>
        </w:rPr>
        <w:t>由于疫情持续严重，疫情工作量大，任务重，所需要的办公用品及设备更多，为了更好的开展疫情防控工作，做好疫情指挥部的后方保障，进行了12次购买办公用品及设备。</w:t>
      </w:r>
      <w:r>
        <w:rPr>
          <w:rFonts w:hint="eastAsia" w:ascii="Times New Roman" w:hAnsi="Times New Roman" w:cs="Times New Roman"/>
          <w:bCs/>
          <w:szCs w:val="28"/>
          <w:highlight w:val="none"/>
          <w:lang w:eastAsia="zh-CN"/>
        </w:rPr>
        <w:t>已经按照要求内容，完成了疫情指挥部综合组购买办公用品及设备。</w:t>
      </w:r>
    </w:p>
    <w:p>
      <w:pPr>
        <w:spacing w:line="360" w:lineRule="auto"/>
        <w:ind w:firstLine="562"/>
        <w:rPr>
          <w:rFonts w:hint="default" w:ascii="Times New Roman" w:hAnsi="Times New Roman" w:cs="Times New Roman"/>
          <w:szCs w:val="28"/>
        </w:rPr>
      </w:pPr>
      <w:r>
        <w:rPr>
          <w:rFonts w:hint="eastAsia" w:ascii="Times New Roman" w:hAnsi="Times New Roman" w:cs="Times New Roman"/>
          <w:b/>
          <w:bCs/>
          <w:szCs w:val="28"/>
          <w:lang w:val="en-US" w:eastAsia="zh-CN"/>
        </w:rPr>
        <w:t>指标</w:t>
      </w:r>
      <w:r>
        <w:rPr>
          <w:rFonts w:hint="default" w:ascii="Times New Roman" w:hAnsi="Times New Roman" w:cs="Times New Roman"/>
          <w:b/>
          <w:bCs/>
          <w:szCs w:val="28"/>
        </w:rPr>
        <w:t>实际完成率：</w:t>
      </w:r>
      <w:r>
        <w:rPr>
          <w:rFonts w:hint="eastAsia" w:ascii="Times New Roman" w:hAnsi="Times New Roman" w:cs="Times New Roman"/>
          <w:szCs w:val="28"/>
          <w:lang w:val="en-US" w:eastAsia="zh-CN"/>
        </w:rPr>
        <w:t>100%</w:t>
      </w:r>
      <w:r>
        <w:rPr>
          <w:rFonts w:hint="default" w:ascii="Times New Roman" w:hAnsi="Times New Roman" w:cs="Times New Roman"/>
          <w:szCs w:val="28"/>
        </w:rPr>
        <w:t>，故得分为</w:t>
      </w:r>
      <w:r>
        <w:rPr>
          <w:rFonts w:hint="eastAsia" w:ascii="Times New Roman" w:hAnsi="Times New Roman" w:cs="Times New Roman"/>
          <w:szCs w:val="28"/>
          <w:lang w:val="en-US" w:eastAsia="zh-CN"/>
        </w:rPr>
        <w:t>10</w:t>
      </w:r>
      <w:r>
        <w:rPr>
          <w:rFonts w:hint="default" w:ascii="Times New Roman" w:hAnsi="Times New Roman" w:cs="Times New Roman"/>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_GB2312" w:cs="Times New Roman"/>
          <w:b w:val="0"/>
          <w:bCs/>
          <w:kern w:val="2"/>
          <w:sz w:val="28"/>
          <w:szCs w:val="28"/>
          <w:lang w:val="en-US" w:eastAsia="zh-CN" w:bidi="ar-SA"/>
        </w:rPr>
      </w:pPr>
      <w:bookmarkStart w:id="44" w:name="_Toc100784609"/>
      <w:r>
        <w:rPr>
          <w:rFonts w:hint="default" w:ascii="Times New Roman" w:hAnsi="Times New Roman" w:eastAsia="仿宋" w:cs="Times New Roman"/>
          <w:sz w:val="32"/>
          <w:szCs w:val="32"/>
          <w:lang w:bidi="en-US"/>
        </w:rPr>
        <w:t>2.产出质量</w:t>
      </w:r>
      <w:bookmarkEnd w:id="44"/>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b w:val="0"/>
          <w:bCs/>
          <w:kern w:val="2"/>
          <w:sz w:val="28"/>
          <w:szCs w:val="28"/>
          <w:lang w:val="en-US" w:eastAsia="zh-CN" w:bidi="ar-SA"/>
        </w:rPr>
      </w:pPr>
      <w:r>
        <w:rPr>
          <w:rFonts w:hint="eastAsia" w:ascii="Times New Roman" w:hAnsi="Times New Roman" w:cs="Times New Roman"/>
          <w:b/>
          <w:bCs w:val="0"/>
          <w:kern w:val="2"/>
          <w:sz w:val="28"/>
          <w:szCs w:val="28"/>
          <w:lang w:val="en-US" w:eastAsia="zh-CN" w:bidi="ar-SA"/>
        </w:rPr>
        <w:t>质量指标</w:t>
      </w:r>
      <w:r>
        <w:rPr>
          <w:rFonts w:hint="default" w:ascii="Times New Roman" w:hAnsi="Times New Roman" w:eastAsia="仿宋_GB2312" w:cs="Times New Roman"/>
          <w:b/>
          <w:bCs w:val="0"/>
          <w:kern w:val="2"/>
          <w:sz w:val="28"/>
          <w:szCs w:val="28"/>
          <w:lang w:val="en-US" w:eastAsia="zh-CN" w:bidi="ar-SA"/>
        </w:rPr>
        <w:t>：</w:t>
      </w:r>
      <w:r>
        <w:rPr>
          <w:rFonts w:hint="eastAsia" w:ascii="Times New Roman" w:hAnsi="Times New Roman" w:eastAsia="仿宋_GB2312" w:cs="Times New Roman"/>
          <w:b w:val="0"/>
          <w:bCs/>
          <w:kern w:val="2"/>
          <w:sz w:val="28"/>
          <w:szCs w:val="28"/>
          <w:lang w:val="en-US" w:eastAsia="zh-CN" w:bidi="ar-SA"/>
        </w:rPr>
        <w:t>“采买耗材支付率”的目标值为</w:t>
      </w:r>
      <w:r>
        <w:rPr>
          <w:rFonts w:hint="eastAsia" w:ascii="Times New Roman" w:hAnsi="Times New Roman" w:cs="Times New Roman"/>
          <w:b w:val="0"/>
          <w:bCs/>
          <w:kern w:val="2"/>
          <w:sz w:val="28"/>
          <w:szCs w:val="28"/>
          <w:lang w:val="en-US" w:eastAsia="zh-CN" w:bidi="ar-SA"/>
        </w:rPr>
        <w:t>95</w:t>
      </w:r>
      <w:r>
        <w:rPr>
          <w:rFonts w:hint="eastAsia" w:ascii="Times New Roman" w:hAnsi="Times New Roman" w:eastAsia="仿宋_GB2312" w:cs="Times New Roman"/>
          <w:b w:val="0"/>
          <w:bCs/>
          <w:kern w:val="2"/>
          <w:sz w:val="28"/>
          <w:szCs w:val="28"/>
          <w:lang w:val="en-US" w:eastAsia="zh-CN" w:bidi="ar-SA"/>
        </w:rPr>
        <w:t>%。我单位在项目完工后，根据合同约定，及时向主管单位和财政局申请相关款项，并于2022年10月-12月将资金支付给供应商新疆恒鑫天翔信息技术有限公司、乌鲁木齐县板房沟乡七工村胖东来超市、旺客隆超市、</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default" w:ascii="Times New Roman" w:hAnsi="Times New Roman" w:eastAsia="仿宋_GB2312" w:cs="Times New Roman"/>
          <w:b w:val="0"/>
          <w:bCs/>
          <w:kern w:val="2"/>
          <w:sz w:val="28"/>
          <w:szCs w:val="28"/>
          <w:lang w:val="en-US" w:eastAsia="zh-CN" w:bidi="ar-SA"/>
        </w:rPr>
      </w:pPr>
      <w:r>
        <w:rPr>
          <w:rFonts w:hint="eastAsia" w:ascii="Times New Roman" w:hAnsi="Times New Roman" w:eastAsia="仿宋_GB2312" w:cs="Times New Roman"/>
          <w:b w:val="0"/>
          <w:bCs/>
          <w:kern w:val="2"/>
          <w:sz w:val="28"/>
          <w:szCs w:val="28"/>
          <w:lang w:val="en-US" w:eastAsia="zh-CN" w:bidi="ar-SA"/>
        </w:rPr>
        <w:t>凡美商店等单位。</w:t>
      </w:r>
      <w:r>
        <w:rPr>
          <w:rFonts w:hint="default" w:ascii="Times New Roman" w:hAnsi="Times New Roman" w:eastAsia="仿宋_GB2312" w:cs="Times New Roman"/>
          <w:b w:val="0"/>
          <w:bCs/>
          <w:kern w:val="2"/>
          <w:sz w:val="28"/>
          <w:szCs w:val="28"/>
          <w:lang w:val="en-US" w:eastAsia="zh-CN" w:bidi="ar-SA"/>
        </w:rPr>
        <w:t>质量达标率得分为</w:t>
      </w:r>
      <w:r>
        <w:rPr>
          <w:rFonts w:hint="eastAsia" w:ascii="Times New Roman" w:hAnsi="Times New Roman" w:eastAsia="仿宋_GB2312" w:cs="Times New Roman"/>
          <w:b w:val="0"/>
          <w:bCs/>
          <w:kern w:val="2"/>
          <w:sz w:val="28"/>
          <w:szCs w:val="28"/>
          <w:lang w:val="en-US" w:eastAsia="zh-CN" w:bidi="ar-SA"/>
        </w:rPr>
        <w:t>10</w:t>
      </w:r>
      <w:r>
        <w:rPr>
          <w:rFonts w:hint="default" w:ascii="Times New Roman" w:hAnsi="Times New Roman" w:eastAsia="仿宋_GB2312" w:cs="Times New Roman"/>
          <w:b w:val="0"/>
          <w:bCs/>
          <w:kern w:val="2"/>
          <w:sz w:val="28"/>
          <w:szCs w:val="28"/>
          <w:lang w:val="en-US" w:eastAsia="zh-CN" w:bidi="ar-SA"/>
        </w:rPr>
        <w:t>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b w:val="0"/>
          <w:bCs/>
          <w:kern w:val="2"/>
          <w:sz w:val="28"/>
          <w:szCs w:val="28"/>
          <w:lang w:val="en-US" w:eastAsia="zh-CN" w:bidi="ar-SA"/>
        </w:rPr>
      </w:pPr>
      <w:bookmarkStart w:id="45" w:name="_Toc100784610"/>
      <w:r>
        <w:rPr>
          <w:rFonts w:hint="default" w:ascii="Times New Roman" w:hAnsi="Times New Roman" w:eastAsia="仿宋" w:cs="Times New Roman"/>
          <w:sz w:val="32"/>
          <w:szCs w:val="32"/>
          <w:lang w:bidi="en-US"/>
        </w:rPr>
        <w:t>3.产出时效</w:t>
      </w:r>
      <w:bookmarkEnd w:id="45"/>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b w:val="0"/>
          <w:bCs/>
          <w:kern w:val="2"/>
          <w:sz w:val="28"/>
          <w:szCs w:val="28"/>
          <w:lang w:val="en-US" w:eastAsia="zh-CN" w:bidi="ar-SA"/>
        </w:rPr>
      </w:pPr>
      <w:r>
        <w:rPr>
          <w:rFonts w:hint="eastAsia" w:ascii="Times New Roman" w:hAnsi="Times New Roman" w:cs="Times New Roman"/>
          <w:b/>
          <w:bCs w:val="0"/>
          <w:kern w:val="2"/>
          <w:sz w:val="28"/>
          <w:szCs w:val="28"/>
          <w:lang w:val="en-US" w:eastAsia="zh-CN" w:bidi="ar-SA"/>
        </w:rPr>
        <w:t>时效指标</w:t>
      </w:r>
      <w:r>
        <w:rPr>
          <w:rFonts w:hint="default" w:ascii="Times New Roman" w:hAnsi="Times New Roman" w:eastAsia="仿宋_GB2312" w:cs="Times New Roman"/>
          <w:b/>
          <w:bCs w:val="0"/>
          <w:kern w:val="2"/>
          <w:sz w:val="28"/>
          <w:szCs w:val="28"/>
          <w:lang w:val="en-US" w:eastAsia="zh-CN" w:bidi="ar-SA"/>
        </w:rPr>
        <w:t>：</w:t>
      </w:r>
      <w:r>
        <w:rPr>
          <w:rFonts w:hint="eastAsia" w:ascii="Times New Roman" w:hAnsi="Times New Roman" w:eastAsia="仿宋_GB2312" w:cs="Times New Roman"/>
          <w:b w:val="0"/>
          <w:bCs/>
          <w:kern w:val="2"/>
          <w:sz w:val="28"/>
          <w:szCs w:val="28"/>
          <w:lang w:val="en-US" w:eastAsia="zh-CN" w:bidi="ar-SA"/>
        </w:rPr>
        <w:t>“</w:t>
      </w:r>
      <w:r>
        <w:rPr>
          <w:rFonts w:hint="default" w:ascii="Times New Roman" w:hAnsi="Times New Roman" w:eastAsia="仿宋_GB2312" w:cs="Times New Roman"/>
          <w:b/>
          <w:bCs w:val="0"/>
          <w:kern w:val="2"/>
          <w:sz w:val="28"/>
          <w:szCs w:val="28"/>
          <w:lang w:val="en-US" w:eastAsia="zh-CN" w:bidi="ar-SA"/>
        </w:rPr>
        <w:t>经费支付及时率</w:t>
      </w:r>
      <w:r>
        <w:rPr>
          <w:rFonts w:hint="eastAsia" w:ascii="Times New Roman" w:hAnsi="Times New Roman" w:eastAsia="仿宋_GB2312" w:cs="Times New Roman"/>
          <w:b w:val="0"/>
          <w:bCs/>
          <w:kern w:val="2"/>
          <w:sz w:val="28"/>
          <w:szCs w:val="28"/>
          <w:lang w:val="en-US" w:eastAsia="zh-CN" w:bidi="ar-SA"/>
        </w:rPr>
        <w:t>”</w:t>
      </w:r>
      <w:r>
        <w:rPr>
          <w:rFonts w:hint="eastAsia" w:ascii="Times New Roman" w:hAnsi="Times New Roman" w:cs="Times New Roman"/>
          <w:b/>
          <w:bCs w:val="0"/>
          <w:kern w:val="2"/>
          <w:sz w:val="28"/>
          <w:szCs w:val="28"/>
          <w:lang w:val="en-US" w:eastAsia="zh-CN" w:bidi="ar-SA"/>
        </w:rPr>
        <w:t>，</w:t>
      </w:r>
      <w:r>
        <w:rPr>
          <w:rFonts w:hint="eastAsia" w:ascii="Times New Roman" w:hAnsi="Times New Roman" w:eastAsia="仿宋_GB2312" w:cs="Times New Roman"/>
          <w:b w:val="0"/>
          <w:bCs/>
          <w:kern w:val="2"/>
          <w:sz w:val="28"/>
          <w:szCs w:val="28"/>
          <w:lang w:val="en-US" w:eastAsia="zh-CN" w:bidi="ar-SA"/>
        </w:rPr>
        <w:t>本项目是年中追加项目，已按照规定时间（2022年6月30日-2022年12月31日）全部完成，根据疫情指挥部综合组工作需要，经费支付及时率达到100%。</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b w:val="0"/>
          <w:bCs/>
          <w:kern w:val="2"/>
          <w:sz w:val="28"/>
          <w:szCs w:val="28"/>
          <w:lang w:val="en-US" w:eastAsia="zh-CN" w:bidi="ar-SA"/>
        </w:rPr>
      </w:pPr>
      <w:r>
        <w:rPr>
          <w:rFonts w:hint="default" w:ascii="Times New Roman" w:hAnsi="Times New Roman" w:eastAsia="仿宋_GB2312" w:cs="Times New Roman"/>
          <w:b w:val="0"/>
          <w:bCs/>
          <w:kern w:val="2"/>
          <w:sz w:val="28"/>
          <w:szCs w:val="28"/>
          <w:lang w:val="en-US" w:eastAsia="zh-CN" w:bidi="ar-SA"/>
        </w:rPr>
        <w:t>故完成及时性得分为</w:t>
      </w:r>
      <w:r>
        <w:rPr>
          <w:rFonts w:hint="eastAsia" w:ascii="Times New Roman" w:hAnsi="Times New Roman" w:eastAsia="仿宋_GB2312" w:cs="Times New Roman"/>
          <w:b w:val="0"/>
          <w:bCs/>
          <w:kern w:val="2"/>
          <w:sz w:val="28"/>
          <w:szCs w:val="28"/>
          <w:lang w:val="en-US" w:eastAsia="zh-CN" w:bidi="ar-SA"/>
        </w:rPr>
        <w:t>10</w:t>
      </w:r>
      <w:r>
        <w:rPr>
          <w:rFonts w:hint="default" w:ascii="Times New Roman" w:hAnsi="Times New Roman" w:eastAsia="仿宋_GB2312" w:cs="Times New Roman"/>
          <w:b w:val="0"/>
          <w:bCs/>
          <w:kern w:val="2"/>
          <w:sz w:val="28"/>
          <w:szCs w:val="28"/>
          <w:lang w:val="en-US" w:eastAsia="zh-CN" w:bidi="ar-SA"/>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_GB2312" w:cs="Times New Roman"/>
          <w:b w:val="0"/>
          <w:bCs/>
          <w:kern w:val="2"/>
          <w:sz w:val="28"/>
          <w:szCs w:val="28"/>
          <w:lang w:val="en-US" w:eastAsia="zh-CN" w:bidi="ar-SA"/>
        </w:rPr>
      </w:pPr>
      <w:bookmarkStart w:id="46" w:name="_Toc100784611"/>
      <w:r>
        <w:rPr>
          <w:rFonts w:hint="default" w:ascii="Times New Roman" w:hAnsi="Times New Roman" w:eastAsia="仿宋" w:cs="Times New Roman"/>
          <w:sz w:val="32"/>
          <w:szCs w:val="32"/>
          <w:lang w:bidi="en-US"/>
        </w:rPr>
        <w:t>4.产出成本</w:t>
      </w:r>
      <w:bookmarkEnd w:id="46"/>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b w:val="0"/>
          <w:bCs/>
          <w:kern w:val="2"/>
          <w:sz w:val="28"/>
          <w:szCs w:val="28"/>
          <w:lang w:val="en-US" w:eastAsia="zh-CN" w:bidi="ar-SA"/>
        </w:rPr>
      </w:pPr>
      <w:r>
        <w:rPr>
          <w:rFonts w:hint="default" w:ascii="Times New Roman" w:hAnsi="Times New Roman" w:eastAsia="仿宋_GB2312" w:cs="Times New Roman"/>
          <w:b w:val="0"/>
          <w:bCs/>
          <w:kern w:val="2"/>
          <w:sz w:val="28"/>
          <w:szCs w:val="28"/>
          <w:lang w:val="en-US" w:eastAsia="zh-CN" w:bidi="ar-SA"/>
        </w:rPr>
        <w:t>购买汉光激光打印机</w:t>
      </w:r>
      <w:r>
        <w:rPr>
          <w:rFonts w:hint="eastAsia" w:ascii="Times New Roman" w:hAnsi="Times New Roman" w:eastAsia="仿宋_GB2312" w:cs="Times New Roman"/>
          <w:b w:val="0"/>
          <w:bCs/>
          <w:kern w:val="2"/>
          <w:sz w:val="28"/>
          <w:szCs w:val="28"/>
          <w:lang w:val="en-US" w:eastAsia="zh-CN" w:bidi="ar-SA"/>
        </w:rPr>
        <w:t>目标值31000元，实际完成值31000元；</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b w:val="0"/>
          <w:bCs/>
          <w:kern w:val="2"/>
          <w:sz w:val="28"/>
          <w:szCs w:val="28"/>
          <w:lang w:val="en-US" w:eastAsia="zh-CN" w:bidi="ar-SA"/>
        </w:rPr>
      </w:pPr>
      <w:r>
        <w:rPr>
          <w:rFonts w:hint="default" w:ascii="Times New Roman" w:hAnsi="Times New Roman" w:eastAsia="仿宋_GB2312" w:cs="Times New Roman"/>
          <w:b w:val="0"/>
          <w:bCs/>
          <w:kern w:val="2"/>
          <w:sz w:val="28"/>
          <w:szCs w:val="28"/>
          <w:lang w:val="en-US" w:eastAsia="zh-CN" w:bidi="ar-SA"/>
        </w:rPr>
        <w:t>购买慰问品</w:t>
      </w:r>
      <w:r>
        <w:rPr>
          <w:rFonts w:hint="eastAsia" w:ascii="Times New Roman" w:hAnsi="Times New Roman" w:eastAsia="仿宋_GB2312" w:cs="Times New Roman"/>
          <w:b w:val="0"/>
          <w:bCs/>
          <w:kern w:val="2"/>
          <w:sz w:val="28"/>
          <w:szCs w:val="28"/>
          <w:lang w:val="en-US" w:eastAsia="zh-CN" w:bidi="ar-SA"/>
        </w:rPr>
        <w:t>目标值30000元，实际完成值28975元</w:t>
      </w:r>
      <w:r>
        <w:rPr>
          <w:rFonts w:hint="eastAsia" w:ascii="Times New Roman" w:hAnsi="Times New Roman" w:cs="Times New Roman"/>
          <w:b w:val="0"/>
          <w:bCs/>
          <w:kern w:val="2"/>
          <w:sz w:val="28"/>
          <w:szCs w:val="28"/>
          <w:lang w:val="en-US" w:eastAsia="zh-CN" w:bidi="ar-SA"/>
        </w:rPr>
        <w:t>，项目已按时完成，剩余部分为结余资金</w:t>
      </w:r>
      <w:r>
        <w:rPr>
          <w:rFonts w:hint="eastAsia" w:ascii="Times New Roman" w:hAnsi="Times New Roman" w:eastAsia="仿宋_GB2312" w:cs="Times New Roman"/>
          <w:b w:val="0"/>
          <w:bCs/>
          <w:kern w:val="2"/>
          <w:sz w:val="28"/>
          <w:szCs w:val="28"/>
          <w:lang w:val="en-US" w:eastAsia="zh-CN" w:bidi="ar-SA"/>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ins w:id="28" w:author="dell" w:date="2023-05-05T18:46:50Z"/>
          <w:rFonts w:hint="default" w:ascii="Times New Roman" w:hAnsi="Times New Roman" w:eastAsia="仿宋_GB2312" w:cs="Times New Roman"/>
          <w:b w:val="0"/>
          <w:bCs/>
          <w:kern w:val="2"/>
          <w:sz w:val="28"/>
          <w:szCs w:val="28"/>
          <w:lang w:val="en-US" w:eastAsia="zh-CN" w:bidi="ar-SA"/>
        </w:rPr>
      </w:pPr>
      <w:r>
        <w:rPr>
          <w:rFonts w:hint="default" w:ascii="Times New Roman" w:hAnsi="Times New Roman" w:eastAsia="仿宋_GB2312" w:cs="Times New Roman"/>
          <w:b w:val="0"/>
          <w:bCs/>
          <w:kern w:val="2"/>
          <w:sz w:val="28"/>
          <w:szCs w:val="28"/>
          <w:lang w:val="en-US" w:eastAsia="zh-CN" w:bidi="ar-SA"/>
        </w:rPr>
        <w:t>购买办公用品和食品</w:t>
      </w:r>
      <w:r>
        <w:rPr>
          <w:rFonts w:hint="eastAsia" w:ascii="Times New Roman" w:hAnsi="Times New Roman" w:eastAsia="仿宋_GB2312" w:cs="Times New Roman"/>
          <w:b w:val="0"/>
          <w:bCs/>
          <w:kern w:val="2"/>
          <w:sz w:val="28"/>
          <w:szCs w:val="28"/>
          <w:lang w:val="en-US" w:eastAsia="zh-CN" w:bidi="ar-SA"/>
        </w:rPr>
        <w:t>30000元，实际完成值30000元。</w:t>
      </w:r>
    </w:p>
    <w:p>
      <w:pPr>
        <w:pStyle w:val="5"/>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eastAsia="仿宋_GB2312" w:cs="Times New Roman"/>
          <w:b w:val="0"/>
          <w:bCs/>
          <w:kern w:val="2"/>
          <w:sz w:val="28"/>
          <w:szCs w:val="28"/>
          <w:lang w:val="en-US" w:eastAsia="zh-CN" w:bidi="ar-SA"/>
        </w:rPr>
      </w:pPr>
      <w:r>
        <w:rPr>
          <w:rFonts w:hint="default" w:ascii="Times New Roman" w:hAnsi="Times New Roman" w:eastAsia="仿宋_GB2312" w:cs="Times New Roman"/>
          <w:b/>
          <w:bCs w:val="0"/>
          <w:kern w:val="2"/>
          <w:sz w:val="28"/>
          <w:szCs w:val="28"/>
          <w:lang w:val="en-US" w:eastAsia="zh-CN" w:bidi="ar-SA"/>
        </w:rPr>
        <w:t>成本节约率：</w:t>
      </w:r>
      <w:r>
        <w:rPr>
          <w:rFonts w:hint="eastAsia" w:ascii="Times New Roman" w:hAnsi="Times New Roman" w:eastAsia="仿宋_GB2312" w:cs="Times New Roman"/>
          <w:b w:val="0"/>
          <w:bCs/>
          <w:kern w:val="2"/>
          <w:sz w:val="28"/>
          <w:szCs w:val="28"/>
          <w:lang w:val="en-US" w:eastAsia="zh-CN" w:bidi="ar-SA"/>
        </w:rPr>
        <w:t>本项目年中追加9.1万元，实际支出9万元，本着节俭节约原则，结余0.1万元，无超支情况，项目资金全部完成。</w:t>
      </w:r>
    </w:p>
    <w:p>
      <w:pPr>
        <w:keepNext w:val="0"/>
        <w:keepLines w:val="0"/>
        <w:pageBreakBefore w:val="0"/>
        <w:widowControl w:val="0"/>
        <w:kinsoku/>
        <w:wordWrap/>
        <w:overflowPunct/>
        <w:topLinePunct w:val="0"/>
        <w:autoSpaceDE/>
        <w:autoSpaceDN/>
        <w:bidi w:val="0"/>
        <w:adjustRightInd/>
        <w:snapToGrid/>
        <w:spacing w:line="560" w:lineRule="exact"/>
        <w:ind w:firstLine="562"/>
        <w:textAlignment w:val="auto"/>
        <w:rPr>
          <w:rFonts w:hint="default" w:ascii="Times New Roman" w:hAnsi="Times New Roman" w:eastAsia="仿宋_GB2312" w:cs="Times New Roman"/>
          <w:b w:val="0"/>
          <w:bCs/>
          <w:kern w:val="2"/>
          <w:sz w:val="28"/>
          <w:szCs w:val="28"/>
          <w:lang w:val="en-US" w:eastAsia="zh-CN" w:bidi="ar-SA"/>
        </w:rPr>
      </w:pPr>
      <w:r>
        <w:rPr>
          <w:rFonts w:hint="default" w:ascii="Times New Roman" w:hAnsi="Times New Roman" w:eastAsia="仿宋_GB2312" w:cs="Times New Roman"/>
          <w:b w:val="0"/>
          <w:bCs/>
          <w:kern w:val="2"/>
          <w:sz w:val="28"/>
          <w:szCs w:val="28"/>
          <w:lang w:val="en-US" w:eastAsia="zh-CN" w:bidi="ar-SA"/>
        </w:rPr>
        <w:t>项目预算控制率，故得分为</w:t>
      </w:r>
      <w:r>
        <w:rPr>
          <w:rFonts w:hint="eastAsia" w:ascii="Times New Roman" w:hAnsi="Times New Roman" w:cs="Times New Roman"/>
          <w:b w:val="0"/>
          <w:bCs/>
          <w:kern w:val="2"/>
          <w:sz w:val="28"/>
          <w:szCs w:val="28"/>
          <w:lang w:val="en-US" w:eastAsia="zh-CN" w:bidi="ar-SA"/>
        </w:rPr>
        <w:t>9.9</w:t>
      </w:r>
      <w:r>
        <w:rPr>
          <w:rFonts w:hint="default" w:ascii="Times New Roman" w:hAnsi="Times New Roman" w:eastAsia="仿宋_GB2312" w:cs="Times New Roman"/>
          <w:b w:val="0"/>
          <w:bCs/>
          <w:kern w:val="2"/>
          <w:sz w:val="28"/>
          <w:szCs w:val="28"/>
          <w:lang w:val="en-US" w:eastAsia="zh-CN" w:bidi="ar-SA"/>
        </w:rPr>
        <w:t>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综上，该指标满分40分，得分</w:t>
      </w:r>
      <w:r>
        <w:rPr>
          <w:rFonts w:hint="eastAsia" w:ascii="Times New Roman" w:hAnsi="Times New Roman" w:cs="Times New Roman"/>
          <w:szCs w:val="28"/>
          <w:lang w:val="en-US" w:eastAsia="zh-CN"/>
        </w:rPr>
        <w:t>39.9</w:t>
      </w:r>
      <w:r>
        <w:rPr>
          <w:rFonts w:hint="default" w:ascii="Times New Roman" w:hAnsi="Times New Roman" w:cs="Times New Roman"/>
          <w:b/>
          <w:kern w:val="0"/>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47" w:name="_Toc100784612"/>
      <w:bookmarkStart w:id="48" w:name="_Toc67911615"/>
      <w:r>
        <w:rPr>
          <w:rFonts w:hint="default" w:ascii="Times New Roman" w:hAnsi="Times New Roman" w:eastAsia="仿宋" w:cs="Times New Roman"/>
          <w:sz w:val="32"/>
          <w:szCs w:val="32"/>
          <w:lang w:bidi="en-US"/>
        </w:rPr>
        <w:t>（四）项目效益情况</w:t>
      </w:r>
      <w:bookmarkEnd w:id="47"/>
      <w:bookmarkEnd w:id="48"/>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项目效益指标由1个二级指标和2个三级指标构成，权重为</w:t>
      </w:r>
      <w:r>
        <w:rPr>
          <w:rFonts w:hint="eastAsia" w:ascii="Times New Roman" w:hAnsi="Times New Roman" w:cs="Times New Roman"/>
          <w:szCs w:val="28"/>
          <w:lang w:val="en-US" w:eastAsia="zh-CN"/>
        </w:rPr>
        <w:t>20</w:t>
      </w:r>
      <w:r>
        <w:rPr>
          <w:rFonts w:hint="default" w:ascii="Times New Roman" w:hAnsi="Times New Roman" w:cs="Times New Roman"/>
          <w:szCs w:val="28"/>
        </w:rPr>
        <w:t>分，实际得分</w:t>
      </w:r>
      <w:r>
        <w:rPr>
          <w:rFonts w:hint="eastAsia" w:ascii="Times New Roman" w:hAnsi="Times New Roman" w:cs="Times New Roman"/>
          <w:szCs w:val="28"/>
          <w:lang w:val="en-US" w:eastAsia="zh-CN"/>
        </w:rPr>
        <w:t>20</w:t>
      </w:r>
      <w:r>
        <w:rPr>
          <w:rFonts w:hint="default" w:ascii="Times New Roman" w:hAnsi="Times New Roman" w:cs="Times New Roman"/>
          <w:szCs w:val="28"/>
        </w:rPr>
        <w:t xml:space="preserve">分。 </w:t>
      </w:r>
    </w:p>
    <w:p>
      <w:pPr>
        <w:pStyle w:val="4"/>
        <w:ind w:firstLine="643"/>
        <w:rPr>
          <w:rFonts w:hint="default" w:ascii="Times New Roman" w:hAnsi="Times New Roman" w:cs="Times New Roman"/>
        </w:rPr>
      </w:pPr>
      <w:bookmarkStart w:id="49" w:name="_Toc100784613"/>
      <w:r>
        <w:rPr>
          <w:rFonts w:hint="default" w:ascii="Times New Roman" w:hAnsi="Times New Roman" w:cs="Times New Roman"/>
        </w:rPr>
        <w:t>1.项目效益</w:t>
      </w:r>
      <w:bookmarkEnd w:id="49"/>
    </w:p>
    <w:p>
      <w:pPr>
        <w:spacing w:line="360" w:lineRule="auto"/>
        <w:ind w:firstLine="562"/>
        <w:rPr>
          <w:rFonts w:hint="default" w:ascii="Times New Roman" w:hAnsi="Times New Roman" w:cs="Times New Roman"/>
          <w:b/>
          <w:bCs/>
          <w:szCs w:val="28"/>
        </w:rPr>
      </w:pPr>
      <w:r>
        <w:rPr>
          <w:rFonts w:hint="default" w:ascii="Times New Roman" w:hAnsi="Times New Roman" w:cs="Times New Roman"/>
          <w:b/>
          <w:bCs/>
          <w:szCs w:val="28"/>
        </w:rPr>
        <w:t>（1）实施效益</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经济效益指标：</w:t>
      </w:r>
      <w:r>
        <w:rPr>
          <w:rFonts w:hint="default" w:ascii="Times New Roman" w:hAnsi="Times New Roman" w:cs="Times New Roman"/>
          <w:szCs w:val="28"/>
        </w:rPr>
        <w:t xml:space="preserve">不适用。 </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社会效益指标</w:t>
      </w:r>
      <w:r>
        <w:rPr>
          <w:rFonts w:hint="default" w:ascii="Times New Roman" w:hAnsi="Times New Roman" w:cs="Times New Roman"/>
          <w:szCs w:val="28"/>
        </w:rPr>
        <w:t>：评价指标“</w:t>
      </w:r>
      <w:r>
        <w:rPr>
          <w:rFonts w:hint="eastAsia" w:ascii="Times New Roman" w:hAnsi="Times New Roman" w:cs="Times New Roman"/>
          <w:szCs w:val="28"/>
          <w:lang w:eastAsia="zh-CN"/>
        </w:rPr>
        <w:t>工作效率提升度</w:t>
      </w:r>
      <w:r>
        <w:rPr>
          <w:rFonts w:hint="default" w:ascii="Times New Roman" w:hAnsi="Times New Roman" w:cs="Times New Roman"/>
          <w:szCs w:val="28"/>
        </w:rPr>
        <w:t>”，指标值：</w:t>
      </w:r>
      <w:r>
        <w:rPr>
          <w:rFonts w:hint="eastAsia" w:ascii="Times New Roman" w:hAnsi="Times New Roman" w:cs="Times New Roman"/>
          <w:szCs w:val="28"/>
          <w:lang w:eastAsia="zh-CN"/>
        </w:rPr>
        <w:t>有效提升</w:t>
      </w:r>
      <w:r>
        <w:rPr>
          <w:rFonts w:hint="default" w:ascii="Times New Roman" w:hAnsi="Times New Roman" w:cs="Times New Roman"/>
          <w:szCs w:val="28"/>
        </w:rPr>
        <w:t>，实际完成值：完全达到预期效果。本项目的实施</w:t>
      </w:r>
      <w:r>
        <w:rPr>
          <w:rFonts w:hint="eastAsia" w:ascii="Times New Roman" w:hAnsi="Times New Roman" w:cs="Times New Roman"/>
          <w:szCs w:val="28"/>
          <w:lang w:eastAsia="zh-CN"/>
        </w:rPr>
        <w:t>有效的保障了疫情指挥部综合组工作正常开展，保障了工作人员的工作所需和生活所需，从而提高了工作效率，更好的完成了疫情指挥部综合组工作。</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生态效益指标</w:t>
      </w:r>
      <w:r>
        <w:rPr>
          <w:rFonts w:hint="default" w:ascii="Times New Roman" w:hAnsi="Times New Roman" w:cs="Times New Roman"/>
          <w:szCs w:val="28"/>
        </w:rPr>
        <w:t>：不适用。</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可持续影响指标：</w:t>
      </w:r>
      <w:r>
        <w:rPr>
          <w:rFonts w:hint="default" w:ascii="Times New Roman" w:hAnsi="Times New Roman" w:cs="Times New Roman"/>
          <w:szCs w:val="28"/>
        </w:rPr>
        <w:t>评价指标“</w:t>
      </w:r>
      <w:r>
        <w:rPr>
          <w:rFonts w:hint="eastAsia" w:ascii="Times New Roman" w:hAnsi="Times New Roman" w:cs="Times New Roman"/>
          <w:szCs w:val="28"/>
          <w:lang w:eastAsia="zh-CN"/>
        </w:rPr>
        <w:t>持续发挥作用期限</w:t>
      </w:r>
      <w:r>
        <w:rPr>
          <w:rFonts w:hint="default" w:ascii="Times New Roman" w:hAnsi="Times New Roman" w:cs="Times New Roman"/>
          <w:szCs w:val="28"/>
        </w:rPr>
        <w:t>”，指标值：</w:t>
      </w:r>
      <w:r>
        <w:rPr>
          <w:rFonts w:hint="eastAsia" w:ascii="Times New Roman" w:hAnsi="Times New Roman" w:cs="Times New Roman"/>
          <w:szCs w:val="28"/>
          <w:lang w:eastAsia="zh-CN"/>
        </w:rPr>
        <w:t>长期</w:t>
      </w:r>
      <w:r>
        <w:rPr>
          <w:rFonts w:hint="default" w:ascii="Times New Roman" w:hAnsi="Times New Roman" w:cs="Times New Roman"/>
          <w:szCs w:val="28"/>
        </w:rPr>
        <w:t>，实际完成值：完全达到预期效果。</w:t>
      </w:r>
      <w:r>
        <w:rPr>
          <w:rFonts w:hint="eastAsia" w:ascii="Times New Roman" w:hAnsi="Times New Roman" w:cs="Times New Roman"/>
          <w:szCs w:val="28"/>
          <w:lang w:eastAsia="zh-CN"/>
        </w:rPr>
        <w:t>该项目有效的保障了疫情指挥部综合组工作正常顺利的开展，购买的办公用品及生活物品，是为了更好的保障疫情指挥部综合组工作人员的工作所需和生活所需，并且购买慰问品去驰援天山区疫情工作，更好的提升了对疫情关爱的影响力，从而使疫情指挥部综合组工作可持续影响发挥到位，完全达到了预期效果。</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综上，该指标满分1</w:t>
      </w:r>
      <w:r>
        <w:rPr>
          <w:rFonts w:hint="eastAsia" w:ascii="Times New Roman" w:hAnsi="Times New Roman" w:cs="Times New Roman"/>
          <w:b/>
          <w:kern w:val="0"/>
          <w:szCs w:val="28"/>
          <w:lang w:val="en-US" w:eastAsia="zh-CN"/>
        </w:rPr>
        <w:t>5</w:t>
      </w:r>
      <w:r>
        <w:rPr>
          <w:rFonts w:hint="default" w:ascii="Times New Roman" w:hAnsi="Times New Roman" w:cs="Times New Roman"/>
          <w:b/>
          <w:kern w:val="0"/>
          <w:szCs w:val="28"/>
        </w:rPr>
        <w:t>分，得分</w:t>
      </w:r>
      <w:r>
        <w:rPr>
          <w:rFonts w:hint="eastAsia" w:ascii="Times New Roman" w:hAnsi="Times New Roman" w:cs="Times New Roman"/>
          <w:b/>
          <w:kern w:val="0"/>
          <w:szCs w:val="28"/>
          <w:lang w:val="en-US" w:eastAsia="zh-CN"/>
        </w:rPr>
        <w:t>15</w:t>
      </w:r>
      <w:r>
        <w:rPr>
          <w:rFonts w:hint="default" w:ascii="Times New Roman" w:hAnsi="Times New Roman" w:cs="Times New Roman"/>
          <w:b/>
          <w:kern w:val="0"/>
          <w:szCs w:val="28"/>
        </w:rPr>
        <w:t>分。</w:t>
      </w:r>
    </w:p>
    <w:p>
      <w:pPr>
        <w:pStyle w:val="4"/>
        <w:ind w:firstLine="643"/>
        <w:rPr>
          <w:rFonts w:hint="default" w:ascii="Times New Roman" w:hAnsi="Times New Roman" w:cs="Times New Roman"/>
        </w:rPr>
      </w:pPr>
      <w:bookmarkStart w:id="50" w:name="_Toc100784614"/>
      <w:r>
        <w:rPr>
          <w:rFonts w:hint="default" w:ascii="Times New Roman" w:hAnsi="Times New Roman" w:cs="Times New Roman"/>
        </w:rPr>
        <w:t>2. 满意度指标完成情况分析</w:t>
      </w:r>
      <w:bookmarkEnd w:id="50"/>
    </w:p>
    <w:p>
      <w:pPr>
        <w:spacing w:line="360" w:lineRule="auto"/>
        <w:ind w:firstLine="562"/>
        <w:rPr>
          <w:rFonts w:hint="default" w:ascii="Times New Roman" w:hAnsi="Times New Roman" w:cs="Times New Roman"/>
          <w:b/>
          <w:bCs/>
          <w:szCs w:val="28"/>
        </w:rPr>
      </w:pPr>
      <w:r>
        <w:rPr>
          <w:rFonts w:hint="default" w:ascii="Times New Roman" w:hAnsi="Times New Roman" w:cs="Times New Roman"/>
          <w:b/>
          <w:bCs/>
          <w:szCs w:val="28"/>
        </w:rPr>
        <w:t>（1）满意度指标</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群众满意度：</w:t>
      </w:r>
      <w:r>
        <w:rPr>
          <w:rFonts w:hint="default" w:ascii="Times New Roman" w:hAnsi="Times New Roman" w:cs="Times New Roman"/>
          <w:szCs w:val="28"/>
        </w:rPr>
        <w:t>评价指标“</w:t>
      </w:r>
      <w:r>
        <w:rPr>
          <w:rFonts w:hint="eastAsia" w:ascii="Times New Roman" w:hAnsi="Times New Roman" w:cs="Times New Roman"/>
          <w:szCs w:val="28"/>
          <w:lang w:eastAsia="zh-CN"/>
        </w:rPr>
        <w:t>群众满意度</w:t>
      </w:r>
      <w:r>
        <w:rPr>
          <w:rFonts w:hint="default" w:ascii="Times New Roman" w:hAnsi="Times New Roman" w:cs="Times New Roman"/>
          <w:szCs w:val="28"/>
        </w:rPr>
        <w:t>”，指标值：</w:t>
      </w:r>
      <w:r>
        <w:rPr>
          <w:rFonts w:hint="default" w:ascii="Times New Roman" w:hAnsi="Times New Roman" w:eastAsia="华文宋体" w:cs="Times New Roman"/>
          <w:szCs w:val="28"/>
        </w:rPr>
        <w:t>≥</w:t>
      </w:r>
      <w:r>
        <w:rPr>
          <w:rFonts w:hint="eastAsia" w:ascii="Times New Roman" w:hAnsi="Times New Roman" w:eastAsia="华文宋体" w:cs="Times New Roman"/>
          <w:szCs w:val="28"/>
          <w:lang w:val="en-US" w:eastAsia="zh-CN"/>
        </w:rPr>
        <w:t>85</w:t>
      </w:r>
      <w:r>
        <w:rPr>
          <w:rFonts w:hint="default" w:ascii="Times New Roman" w:hAnsi="Times New Roman" w:cs="Times New Roman"/>
          <w:szCs w:val="28"/>
        </w:rPr>
        <w:t>%，实际完成值：</w:t>
      </w:r>
      <w:r>
        <w:rPr>
          <w:rFonts w:hint="default" w:ascii="Times New Roman" w:hAnsi="Times New Roman" w:eastAsia="华文宋体" w:cs="Times New Roman"/>
          <w:szCs w:val="28"/>
        </w:rPr>
        <w:t>≥</w:t>
      </w:r>
      <w:r>
        <w:rPr>
          <w:rFonts w:hint="eastAsia" w:ascii="Times New Roman" w:hAnsi="Times New Roman" w:eastAsia="华文宋体" w:cs="Times New Roman"/>
          <w:szCs w:val="28"/>
          <w:lang w:val="en-US" w:eastAsia="zh-CN"/>
        </w:rPr>
        <w:t>85</w:t>
      </w:r>
      <w:r>
        <w:rPr>
          <w:rFonts w:hint="default" w:ascii="Times New Roman" w:hAnsi="Times New Roman" w:cs="Times New Roman"/>
          <w:szCs w:val="28"/>
        </w:rPr>
        <w:t>%。通过设置问卷调查的方式进行考评评价，共计调查样本总量为</w:t>
      </w:r>
      <w:r>
        <w:rPr>
          <w:rFonts w:hint="eastAsia" w:ascii="Times New Roman" w:hAnsi="Times New Roman" w:cs="Times New Roman"/>
          <w:szCs w:val="28"/>
          <w:lang w:val="en-US" w:eastAsia="zh-CN"/>
        </w:rPr>
        <w:t>20</w:t>
      </w:r>
      <w:r>
        <w:rPr>
          <w:rFonts w:hint="default" w:ascii="Times New Roman" w:hAnsi="Times New Roman" w:cs="Times New Roman"/>
          <w:szCs w:val="28"/>
        </w:rPr>
        <w:t>个样本，有效调查问卷</w:t>
      </w:r>
      <w:r>
        <w:rPr>
          <w:rFonts w:hint="eastAsia" w:ascii="Times New Roman" w:hAnsi="Times New Roman" w:cs="Times New Roman"/>
          <w:szCs w:val="28"/>
          <w:lang w:val="en-US" w:eastAsia="zh-CN"/>
        </w:rPr>
        <w:t>17</w:t>
      </w:r>
      <w:r>
        <w:rPr>
          <w:rFonts w:hint="default" w:ascii="Times New Roman" w:hAnsi="Times New Roman" w:cs="Times New Roman"/>
          <w:szCs w:val="28"/>
        </w:rPr>
        <w:t>份。其中，统计“</w:t>
      </w:r>
      <w:r>
        <w:rPr>
          <w:rFonts w:hint="eastAsia" w:ascii="Times New Roman" w:hAnsi="Times New Roman" w:cs="Times New Roman"/>
          <w:szCs w:val="28"/>
          <w:lang w:eastAsia="zh-CN"/>
        </w:rPr>
        <w:t>群众满意度</w:t>
      </w:r>
      <w:r>
        <w:rPr>
          <w:rFonts w:hint="default" w:ascii="Times New Roman" w:hAnsi="Times New Roman" w:cs="Times New Roman"/>
          <w:szCs w:val="28"/>
        </w:rPr>
        <w:t>”的平均值为</w:t>
      </w:r>
      <w:r>
        <w:rPr>
          <w:rFonts w:hint="eastAsia" w:ascii="Times New Roman" w:hAnsi="Times New Roman" w:cs="Times New Roman"/>
          <w:szCs w:val="28"/>
          <w:lang w:val="en-US" w:eastAsia="zh-CN"/>
        </w:rPr>
        <w:t>85</w:t>
      </w:r>
      <w:r>
        <w:rPr>
          <w:rFonts w:hint="default" w:ascii="Times New Roman" w:hAnsi="Times New Roman" w:cs="Times New Roman"/>
          <w:szCs w:val="28"/>
        </w:rPr>
        <w:t>%。故满意度指标得分为</w:t>
      </w:r>
      <w:r>
        <w:rPr>
          <w:rFonts w:hint="eastAsia" w:ascii="Times New Roman" w:hAnsi="Times New Roman" w:cs="Times New Roman"/>
          <w:szCs w:val="28"/>
          <w:lang w:val="en-US" w:eastAsia="zh-CN"/>
        </w:rPr>
        <w:t>5</w:t>
      </w:r>
      <w:r>
        <w:rPr>
          <w:rFonts w:hint="default" w:ascii="Times New Roman" w:hAnsi="Times New Roman" w:cs="Times New Roman"/>
          <w:szCs w:val="28"/>
        </w:rPr>
        <w:t>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w:t>
      </w:r>
      <w:r>
        <w:rPr>
          <w:rFonts w:hint="eastAsia" w:ascii="Times New Roman" w:hAnsi="Times New Roman" w:cs="Times New Roman"/>
          <w:b/>
          <w:kern w:val="0"/>
          <w:szCs w:val="28"/>
          <w:lang w:val="en-US" w:eastAsia="zh-CN"/>
        </w:rPr>
        <w:t>5</w:t>
      </w:r>
      <w:r>
        <w:rPr>
          <w:rFonts w:hint="default" w:ascii="Times New Roman" w:hAnsi="Times New Roman" w:cs="Times New Roman"/>
          <w:b/>
          <w:kern w:val="0"/>
          <w:szCs w:val="28"/>
        </w:rPr>
        <w:t>分，得分</w:t>
      </w:r>
      <w:r>
        <w:rPr>
          <w:rFonts w:hint="eastAsia" w:ascii="Times New Roman" w:hAnsi="Times New Roman" w:cs="Times New Roman"/>
          <w:b/>
          <w:kern w:val="0"/>
          <w:szCs w:val="28"/>
          <w:lang w:val="en-US" w:eastAsia="zh-CN"/>
        </w:rPr>
        <w:t>5</w:t>
      </w:r>
      <w:r>
        <w:rPr>
          <w:rFonts w:hint="default" w:ascii="Times New Roman" w:hAnsi="Times New Roman" w:cs="Times New Roman"/>
          <w:b/>
          <w:kern w:val="0"/>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51" w:name="_Toc67911616"/>
      <w:bookmarkStart w:id="52" w:name="_Toc100784615"/>
      <w:r>
        <w:rPr>
          <w:rFonts w:hint="default" w:ascii="Times New Roman" w:hAnsi="Times New Roman" w:eastAsia="仿宋" w:cs="Times New Roman"/>
          <w:sz w:val="36"/>
          <w:szCs w:val="36"/>
          <w:lang w:bidi="en-US"/>
        </w:rPr>
        <w:t>五、预算执行进度与绩效指标偏差</w:t>
      </w:r>
      <w:bookmarkEnd w:id="51"/>
      <w:bookmarkEnd w:id="52"/>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本项目预算执行率为</w:t>
      </w:r>
      <w:r>
        <w:rPr>
          <w:rFonts w:hint="eastAsia" w:ascii="Times New Roman" w:hAnsi="Times New Roman" w:cs="Times New Roman"/>
          <w:szCs w:val="28"/>
          <w:lang w:val="en-US" w:eastAsia="zh-CN"/>
        </w:rPr>
        <w:t>98.9</w:t>
      </w:r>
      <w:r>
        <w:rPr>
          <w:rFonts w:hint="default" w:ascii="Times New Roman" w:hAnsi="Times New Roman" w:cs="Times New Roman"/>
          <w:szCs w:val="28"/>
        </w:rPr>
        <w:t>%，指标总体完成率为</w:t>
      </w:r>
      <w:r>
        <w:rPr>
          <w:rFonts w:hint="eastAsia" w:ascii="Times New Roman" w:hAnsi="Times New Roman" w:cs="Times New Roman"/>
          <w:szCs w:val="28"/>
          <w:lang w:val="en-US" w:eastAsia="zh-CN"/>
        </w:rPr>
        <w:t>100</w:t>
      </w:r>
      <w:r>
        <w:rPr>
          <w:rFonts w:hint="default" w:ascii="Times New Roman" w:hAnsi="Times New Roman" w:cs="Times New Roman"/>
          <w:szCs w:val="28"/>
        </w:rPr>
        <w:t>%，二者之间的偏差值为</w:t>
      </w:r>
      <w:r>
        <w:rPr>
          <w:rFonts w:hint="eastAsia" w:ascii="Times New Roman" w:hAnsi="Times New Roman" w:cs="Times New Roman"/>
          <w:szCs w:val="28"/>
          <w:lang w:val="en-US" w:eastAsia="zh-CN"/>
        </w:rPr>
        <w:t>1.1</w:t>
      </w:r>
      <w:r>
        <w:rPr>
          <w:rFonts w:hint="default" w:ascii="Times New Roman" w:hAnsi="Times New Roman" w:cs="Times New Roman"/>
          <w:szCs w:val="28"/>
        </w:rPr>
        <w:t>%，小于20%。因此，本项目较好地完成了年度总体目标，财政资金使用效益和效率较高。</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53" w:name="_Toc100784616"/>
      <w:bookmarkStart w:id="54" w:name="_Toc67911617"/>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六、主要经验及做法、存在的问题及原因分析</w:t>
      </w:r>
      <w:bookmarkEnd w:id="53"/>
      <w:bookmarkEnd w:id="54"/>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55" w:name="_Toc67911618"/>
      <w:bookmarkStart w:id="56" w:name="_Toc100784617"/>
      <w:r>
        <w:rPr>
          <w:rFonts w:hint="default" w:ascii="Times New Roman" w:hAnsi="Times New Roman" w:eastAsia="仿宋" w:cs="Times New Roman"/>
          <w:sz w:val="32"/>
          <w:szCs w:val="32"/>
          <w:lang w:bidi="en-US"/>
        </w:rPr>
        <w:t>（一）主要经验及做法</w:t>
      </w:r>
      <w:bookmarkEnd w:id="55"/>
      <w:bookmarkEnd w:id="56"/>
    </w:p>
    <w:p>
      <w:pPr>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ascii="Times New Roman" w:hAnsi="Times New Roman" w:eastAsia="仿宋_GB2312" w:cs="Times New Roman"/>
          <w:szCs w:val="28"/>
          <w:lang w:eastAsia="zh-CN"/>
        </w:rPr>
      </w:pPr>
      <w:r>
        <w:rPr>
          <w:rFonts w:hint="eastAsia" w:ascii="Times New Roman" w:hAnsi="Times New Roman" w:cs="Times New Roman"/>
          <w:szCs w:val="28"/>
          <w:lang w:eastAsia="zh-CN"/>
        </w:rPr>
        <w:t>疫情指挥部综合组工作经费，有效的保障了疫情指挥部综合组工作的正常开展，提高了疫情指挥部综合组工作效率，购买办公用品及设备达到</w:t>
      </w:r>
      <w:r>
        <w:rPr>
          <w:rFonts w:hint="eastAsia" w:ascii="Times New Roman" w:hAnsi="Times New Roman" w:cs="Times New Roman"/>
          <w:szCs w:val="28"/>
          <w:lang w:val="en-US" w:eastAsia="zh-CN"/>
        </w:rPr>
        <w:t>100%，</w:t>
      </w:r>
      <w:r>
        <w:rPr>
          <w:rFonts w:hint="eastAsia" w:ascii="Times New Roman" w:hAnsi="Times New Roman" w:cs="Times New Roman"/>
          <w:szCs w:val="28"/>
          <w:lang w:eastAsia="zh-CN"/>
        </w:rPr>
        <w:t>支付资金及时率达到了</w:t>
      </w:r>
      <w:r>
        <w:rPr>
          <w:rFonts w:hint="eastAsia" w:ascii="Times New Roman" w:hAnsi="Times New Roman" w:cs="Times New Roman"/>
          <w:szCs w:val="28"/>
          <w:lang w:val="en-US" w:eastAsia="zh-CN"/>
        </w:rPr>
        <w:t>100%，从而更好的为疫情指挥部工作提供有效保障，提高了工作效率。</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57" w:name="_Toc100784618"/>
      <w:r>
        <w:rPr>
          <w:rFonts w:hint="default" w:ascii="Times New Roman" w:hAnsi="Times New Roman" w:eastAsia="仿宋" w:cs="Times New Roman"/>
          <w:sz w:val="32"/>
          <w:szCs w:val="32"/>
          <w:lang w:bidi="en-US"/>
        </w:rPr>
        <w:t>（二）存在的问题及原因分析</w:t>
      </w:r>
      <w:bookmarkEnd w:id="57"/>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560" w:firstLineChars="200"/>
        <w:jc w:val="left"/>
        <w:textAlignment w:val="auto"/>
        <w:rPr>
          <w:rFonts w:hint="default" w:ascii="Times New Roman" w:hAnsi="Times New Roman" w:eastAsia="仿宋_GB2312" w:cs="Times New Roman"/>
          <w:b w:val="0"/>
          <w:bCs w:val="0"/>
          <w:kern w:val="2"/>
          <w:sz w:val="28"/>
          <w:szCs w:val="28"/>
          <w:lang w:val="en-US" w:eastAsia="zh-CN" w:bidi="ar-SA"/>
        </w:rPr>
      </w:pPr>
      <w:bookmarkStart w:id="58" w:name="_Toc67911619"/>
      <w:bookmarkStart w:id="59" w:name="_Toc100784619"/>
      <w:r>
        <w:rPr>
          <w:rFonts w:hint="eastAsia" w:ascii="Times New Roman" w:hAnsi="Times New Roman" w:cs="Times New Roman"/>
          <w:b w:val="0"/>
          <w:bCs w:val="0"/>
          <w:kern w:val="2"/>
          <w:sz w:val="28"/>
          <w:szCs w:val="28"/>
          <w:lang w:val="en-US" w:eastAsia="zh-CN" w:bidi="ar-SA"/>
        </w:rPr>
        <w:t>由于时间紧，任务重，疫情也比较严峻，</w:t>
      </w:r>
      <w:r>
        <w:rPr>
          <w:rFonts w:hint="eastAsia" w:ascii="Times New Roman" w:hAnsi="Times New Roman" w:eastAsia="仿宋_GB2312" w:cs="Times New Roman"/>
          <w:b w:val="0"/>
          <w:bCs w:val="0"/>
          <w:kern w:val="2"/>
          <w:sz w:val="28"/>
          <w:szCs w:val="28"/>
          <w:lang w:val="en-US" w:eastAsia="zh-CN" w:bidi="ar-SA"/>
        </w:rPr>
        <w:t>疫情指挥部综合组工作</w:t>
      </w:r>
      <w:r>
        <w:rPr>
          <w:rFonts w:hint="eastAsia" w:ascii="Times New Roman" w:hAnsi="Times New Roman" w:cs="Times New Roman"/>
          <w:b w:val="0"/>
          <w:bCs w:val="0"/>
          <w:kern w:val="2"/>
          <w:sz w:val="28"/>
          <w:szCs w:val="28"/>
          <w:lang w:val="en-US" w:eastAsia="zh-CN" w:bidi="ar-SA"/>
        </w:rPr>
        <w:t>经费，使用时比较分散，未能严格按照常规流程进行整体拨付，为了确保疫情工作能够正常顺利开展，存在先购买后申请经费进行支付的现象，这样也造成了供应商的资金紧张。</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七、其他需要说明的问题</w:t>
      </w:r>
      <w:bookmarkEnd w:id="58"/>
      <w:bookmarkEnd w:id="59"/>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1.项目支出政策和路径设计科学，符合实际需要；</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2.项目安排准确，未发现背离项目立项初衷的情况；</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3.项目的申报、审核机制完善；</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4.未发现虚假行为和骗取财政资金的问题。</w:t>
      </w:r>
    </w:p>
    <w:p>
      <w:pPr>
        <w:pStyle w:val="2"/>
        <w:ind w:firstLine="0" w:firstLineChars="0"/>
        <w:jc w:val="left"/>
        <w:rPr>
          <w:rFonts w:hint="default" w:ascii="Times New Roman" w:hAnsi="Times New Roman" w:eastAsia="仿宋" w:cs="Times New Roman"/>
          <w:sz w:val="36"/>
          <w:szCs w:val="36"/>
          <w:lang w:bidi="en-US"/>
        </w:rPr>
      </w:pPr>
      <w:bookmarkStart w:id="60" w:name="_Toc67911620"/>
      <w:bookmarkStart w:id="61" w:name="_Toc100784620"/>
      <w:r>
        <w:rPr>
          <w:rFonts w:hint="default" w:ascii="Times New Roman" w:hAnsi="Times New Roman" w:eastAsia="仿宋" w:cs="Times New Roman"/>
          <w:sz w:val="36"/>
          <w:szCs w:val="36"/>
          <w:lang w:bidi="en-US"/>
        </w:rPr>
        <w:t>八、有关建议</w:t>
      </w:r>
      <w:bookmarkEnd w:id="60"/>
    </w:p>
    <w:bookmarkEnd w:id="61"/>
    <w:p>
      <w:pPr>
        <w:spacing w:line="360" w:lineRule="auto"/>
        <w:ind w:firstLine="560"/>
        <w:rPr>
          <w:rFonts w:hint="eastAsia" w:ascii="Times New Roman" w:hAnsi="Times New Roman" w:cs="Times New Roman"/>
          <w:szCs w:val="28"/>
          <w:lang w:val="en-US" w:eastAsia="zh-CN"/>
        </w:rPr>
      </w:pPr>
      <w:r>
        <w:rPr>
          <w:rFonts w:hint="eastAsia" w:ascii="Times New Roman" w:hAnsi="Times New Roman" w:cs="Times New Roman"/>
          <w:szCs w:val="28"/>
          <w:lang w:val="en-US" w:eastAsia="zh-CN"/>
        </w:rPr>
        <w:t>推行政府机关绩效管理制度是深入贯彻落实科学发展观、加快转变经济发展方式的必然要求，是提高政府执行力和公信力的重要举措。我单位高度重视绩效工作，力求全面客观评价工作绩效情况，搞明白花多少钱，怎么花的，取得了哪些效果，钱花得值不值。下一步，我单位将继续加大工作力度，在探索中总结提升，在实践中规范完善，加强绩效管理。</w:t>
      </w:r>
    </w:p>
    <w:p>
      <w:pPr>
        <w:spacing w:line="360" w:lineRule="auto"/>
        <w:ind w:firstLine="560"/>
        <w:rPr>
          <w:rFonts w:hint="eastAsia" w:ascii="Times New Roman" w:hAnsi="Times New Roman" w:cs="Times New Roman"/>
          <w:szCs w:val="28"/>
          <w:lang w:val="en-US" w:eastAsia="zh-CN"/>
        </w:rPr>
      </w:pPr>
      <w:r>
        <w:rPr>
          <w:rFonts w:hint="eastAsia" w:ascii="Times New Roman" w:hAnsi="Times New Roman" w:cs="Times New Roman"/>
          <w:szCs w:val="28"/>
          <w:lang w:val="en-US" w:eastAsia="zh-CN"/>
        </w:rPr>
        <w:t>完善绩效评价体系，加强监督检查和考核工作，进一步探索完善项目绩效评价指标体系，研究、关注绩效管理理论与实践发展的新思路、新动向，进一步完善项目绩效评价指标体系，增强绩效评价结果的可比性、可行度。加强对绩效管理工作的跟踪督查，做到绩效管理有依据、按程序、有奖惩，实现绩效管理的规范化、常态化。</w:t>
      </w:r>
    </w:p>
    <w:p>
      <w:pPr>
        <w:spacing w:line="360" w:lineRule="auto"/>
        <w:ind w:firstLine="560"/>
        <w:rPr>
          <w:rFonts w:hint="eastAsia" w:ascii="Times New Roman" w:hAnsi="Times New Roman" w:cs="Times New Roman"/>
          <w:szCs w:val="28"/>
          <w:lang w:val="en-US" w:eastAsia="zh-CN"/>
        </w:rPr>
      </w:pPr>
      <w:r>
        <w:rPr>
          <w:rFonts w:hint="eastAsia" w:ascii="Times New Roman" w:hAnsi="Times New Roman" w:cs="Times New Roman"/>
          <w:szCs w:val="28"/>
          <w:lang w:val="en-US" w:eastAsia="zh-CN"/>
        </w:rPr>
        <w:t>逐步建立以绩效为导向的预算编制模式，从项目绩效评价制度入手，将其贯彻到预算申请、分配和项目实施、绩效考核的全过程。把绩效考评的结果作为编制部门预算的重要依据，建立绩效预算激励机制。在预算管理中，将绩效评价从事后评价向预算编制、审查批准、执行过程等前置环节延伸，建立以绩效为导向的预算编制模式。</w:t>
      </w:r>
    </w:p>
    <w:p>
      <w:pPr>
        <w:spacing w:line="360" w:lineRule="auto"/>
        <w:ind w:firstLine="560"/>
        <w:rPr>
          <w:rFonts w:hint="eastAsia" w:ascii="Times New Roman" w:hAnsi="Times New Roman" w:cs="Times New Roman"/>
          <w:szCs w:val="28"/>
          <w:lang w:val="en-US" w:eastAsia="zh-CN"/>
        </w:rPr>
      </w:pPr>
      <w:r>
        <w:rPr>
          <w:rFonts w:hint="eastAsia" w:ascii="Times New Roman" w:hAnsi="Times New Roman" w:cs="Times New Roman"/>
          <w:szCs w:val="28"/>
          <w:lang w:val="en-US" w:eastAsia="zh-CN"/>
        </w:rPr>
        <w:t>加强项目开展进度的跟踪，开展项目绩效评价，确保项目绩效目标的完成。采取得力措施，降低行政运行成本，提高资金使用绩效，真正做到依法理财、科学理财、民主理财。</w:t>
      </w:r>
    </w:p>
    <w:p>
      <w:pPr>
        <w:pStyle w:val="2"/>
        <w:ind w:firstLine="0" w:firstLineChars="0"/>
        <w:jc w:val="left"/>
        <w:rPr>
          <w:rFonts w:hint="default" w:ascii="Times New Roman" w:hAnsi="Times New Roman" w:eastAsia="仿宋" w:cs="Times New Roman"/>
          <w:sz w:val="36"/>
          <w:szCs w:val="36"/>
          <w:lang w:bidi="en-US"/>
        </w:rPr>
      </w:pPr>
    </w:p>
    <w:p>
      <w:pPr>
        <w:spacing w:line="360" w:lineRule="auto"/>
        <w:ind w:firstLine="560"/>
        <w:rPr>
          <w:rFonts w:hint="default" w:ascii="Times New Roman" w:hAnsi="Times New Roman" w:cs="Times New Roman"/>
          <w:szCs w:val="28"/>
        </w:rPr>
      </w:pPr>
    </w:p>
    <w:sectPr>
      <w:headerReference r:id="rId13" w:type="default"/>
      <w:footerReference r:id="rId14" w:type="default"/>
      <w:footnotePr>
        <w:numFmt w:val="decimalEnclosedCircleChinese"/>
        <w:numRestart w:val="eachPage"/>
      </w:footnotePr>
      <w:type w:val="continuous"/>
      <w:pgSz w:w="11906" w:h="16838"/>
      <w:pgMar w:top="1440" w:right="1800" w:bottom="1440" w:left="1800" w:header="992" w:footer="992" w:gutter="0"/>
      <w:pgBorders>
        <w:top w:val="none" w:sz="0" w:space="0"/>
        <w:left w:val="none" w:sz="0" w:space="0"/>
        <w:bottom w:val="none" w:sz="0" w:space="0"/>
        <w:right w:val="none" w:sz="0" w:space="0"/>
      </w:pgBorders>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华文宋体">
    <w:altName w:val="宋体"/>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default" w:ascii="Times New Roman" w:hAnsi="Times New Roman" w:cs="Times New Roman"/>
      </w:rPr>
      <w:id w:val="-276182009"/>
      <w:docPartObj>
        <w:docPartGallery w:val="autotext"/>
      </w:docPartObj>
    </w:sdtPr>
    <w:sdtEndPr>
      <w:rPr>
        <w:rFonts w:hint="eastAsia" w:ascii="仿宋_GB2312" w:hAnsi="Times New Roman" w:eastAsia="仿宋_GB2312" w:cs="Times New Roman"/>
        <w:sz w:val="21"/>
        <w:szCs w:val="21"/>
      </w:rPr>
    </w:sdtEndPr>
    <w:sdtContent>
      <w:p>
        <w:pPr>
          <w:pStyle w:val="9"/>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7</w:t>
        </w:r>
        <w:r>
          <w:rPr>
            <w:rFonts w:hint="default" w:ascii="Times New Roman" w:hAnsi="Times New Roman" w:eastAsia="仿宋_GB2312" w:cs="Times New Roman"/>
            <w:sz w:val="21"/>
            <w:szCs w:val="21"/>
          </w:rPr>
          <w:fldChar w:fldCharType="end"/>
        </w:r>
      </w:p>
    </w:sdtContent>
  </w:sdt>
  <w:p>
    <w:pPr>
      <w:pStyle w:val="9"/>
      <w:rPr>
        <w:rFonts w:ascii="仿宋_GB2312" w:eastAsia="仿宋_GB2312"/>
        <w:sz w:val="21"/>
        <w:szCs w:val="21"/>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default" w:ascii="Times New Roman" w:hAnsi="Times New Roman" w:cs="Times New Roman"/>
      </w:rPr>
      <w:id w:val="-1691836155"/>
      <w:docPartObj>
        <w:docPartGallery w:val="autotext"/>
      </w:docPartObj>
    </w:sdtPr>
    <w:sdtEndPr>
      <w:rPr>
        <w:rFonts w:hint="eastAsia" w:ascii="仿宋_GB2312" w:hAnsi="Times New Roman" w:eastAsia="仿宋_GB2312" w:cs="Times New Roman"/>
        <w:sz w:val="21"/>
        <w:szCs w:val="21"/>
      </w:rPr>
    </w:sdtEndPr>
    <w:sdtContent>
      <w:p>
        <w:pPr>
          <w:pStyle w:val="9"/>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20</w:t>
        </w:r>
        <w:r>
          <w:rPr>
            <w:rFonts w:hint="default" w:ascii="Times New Roman" w:hAnsi="Times New Roman" w:eastAsia="仿宋_GB2312" w:cs="Times New Roman"/>
            <w:sz w:val="21"/>
            <w:szCs w:val="21"/>
          </w:rPr>
          <w:fldChar w:fldCharType="end"/>
        </w:r>
      </w:p>
    </w:sdtContent>
  </w:sdt>
  <w:p>
    <w:pPr>
      <w:pStyle w:val="9"/>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8">
    <w:p>
      <w:pPr>
        <w:ind w:firstLine="560"/>
      </w:pPr>
      <w:r>
        <w:separator/>
      </w:r>
    </w:p>
  </w:footnote>
  <w:footnote w:type="continuationSeparator" w:id="9">
    <w:p>
      <w:pPr>
        <w:ind w:firstLine="560"/>
      </w:pPr>
      <w:r>
        <w:continuationSeparator/>
      </w:r>
    </w:p>
  </w:footnote>
  <w:footnote w:id="0">
    <w:p>
      <w:pPr>
        <w:pStyle w:val="12"/>
        <w:ind w:firstLine="0" w:firstLineChars="0"/>
        <w:jc w:val="both"/>
        <w:rPr>
          <w:rFonts w:ascii="仿宋_GB2312"/>
        </w:rPr>
      </w:pPr>
      <w:r>
        <w:rPr>
          <w:rStyle w:val="20"/>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pPr>
        <w:pStyle w:val="12"/>
        <w:ind w:firstLine="0" w:firstLineChars="0"/>
        <w:jc w:val="both"/>
        <w:rPr>
          <w:rFonts w:ascii="仿宋_GB2312"/>
        </w:rPr>
      </w:pPr>
      <w:r>
        <w:rPr>
          <w:rStyle w:val="20"/>
          <w:rFonts w:hint="eastAsia" w:ascii="仿宋_GB2312"/>
        </w:rPr>
        <w:footnoteRef/>
      </w:r>
      <w:r>
        <w:rPr>
          <w:rFonts w:ascii="仿宋_GB2312"/>
        </w:rPr>
        <w:t xml:space="preserve"> </w:t>
      </w:r>
      <w:r>
        <w:rPr>
          <w:rFonts w:hint="default" w:ascii="Times New Roman" w:hAnsi="Times New Roman" w:cs="Times New Roman"/>
        </w:rPr>
        <w:t>参考《关于印发&lt;项目支出绩效评价管理办法&gt;的通知》（财预〔2020〕10号）中的规定，本次绩效评价结果实施百分制和四级分类，其中90（含）-100分为优、80（含）-90分为良、60（含）-80分为中、60分以下为差。</w:t>
      </w:r>
    </w:p>
  </w:footnote>
  <w:footnote w:id="2">
    <w:p>
      <w:pPr>
        <w:pStyle w:val="12"/>
        <w:snapToGrid w:val="0"/>
      </w:pPr>
      <w:r>
        <w:rPr>
          <w:rStyle w:val="20"/>
        </w:rPr>
        <w:footnoteRef/>
      </w:r>
      <w:r>
        <w:t xml:space="preserve"> </w:t>
      </w:r>
    </w:p>
  </w:footnote>
  <w:footnote w:id="3">
    <w:p>
      <w:pPr>
        <w:pStyle w:val="12"/>
        <w:snapToGrid w:val="0"/>
      </w:pPr>
      <w:r>
        <w:rPr>
          <w:rStyle w:val="20"/>
        </w:rPr>
        <w:footnoteRef/>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rPr>
        <w:rFonts w:hint="default" w:eastAsiaTheme="minorEastAsia"/>
        <w:lang w:val="en-US" w:eastAsia="zh-CN"/>
      </w:rPr>
    </w:pPr>
    <w:r>
      <w:rPr>
        <w:rFonts w:hint="eastAsia"/>
        <w:lang w:val="en-US" w:eastAsia="zh-CN"/>
      </w:rPr>
      <w:t xml:space="preserve">                                                                   财政项目支出绩效评价报告</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560"/>
      <w:jc w:val="right"/>
      <w:rPr>
        <w:rFonts w:ascii="仿宋_GB2312" w:eastAsia="仿宋_GB2312"/>
        <w:sz w:val="21"/>
        <w:szCs w:val="21"/>
      </w:rPr>
    </w:pPr>
    <w:r>
      <w:rPr>
        <w:rFonts w:hint="default" w:ascii="仿宋_GB2312" w:eastAsia="仿宋_GB2312"/>
        <w:sz w:val="21"/>
        <w:szCs w:val="21"/>
      </w:rPr>
      <w:t>财政项目支出绩效评价报告</w:t>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dell">
    <w15:presenceInfo w15:providerId="None" w15:userId="del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1"/>
  <w:bordersDoNotSurroundHeader w:val="1"/>
  <w:bordersDoNotSurroundFooter w:val="1"/>
  <w:documentProtection w:enforcement="0"/>
  <w:defaultTabStop w:val="420"/>
  <w:drawingGridHorizontalSpacing w:val="140"/>
  <w:drawingGridVerticalSpacing w:val="381"/>
  <w:displayHorizontalDrawingGridEvery w:val="0"/>
  <w:characterSpacingControl w:val="compressPunctuation"/>
  <w:footnotePr>
    <w:footnote w:id="8"/>
    <w:footnote w:id="9"/>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czYzRlMGZkM2VhNGMyMWM4ZmFkZjFmMGNmODkzYTgifQ=="/>
  </w:docVars>
  <w:rsids>
    <w:rsidRoot w:val="00A43A0A"/>
    <w:rsid w:val="00031A7F"/>
    <w:rsid w:val="00042151"/>
    <w:rsid w:val="000438A0"/>
    <w:rsid w:val="0007002C"/>
    <w:rsid w:val="00071C0F"/>
    <w:rsid w:val="00086724"/>
    <w:rsid w:val="000A2B58"/>
    <w:rsid w:val="000A43E8"/>
    <w:rsid w:val="000B520E"/>
    <w:rsid w:val="000B6FA0"/>
    <w:rsid w:val="000C720A"/>
    <w:rsid w:val="000C77D3"/>
    <w:rsid w:val="000E1EB5"/>
    <w:rsid w:val="000F5DE3"/>
    <w:rsid w:val="00111969"/>
    <w:rsid w:val="00147D9F"/>
    <w:rsid w:val="001544E6"/>
    <w:rsid w:val="001645EB"/>
    <w:rsid w:val="00187B13"/>
    <w:rsid w:val="001A3189"/>
    <w:rsid w:val="001A79B9"/>
    <w:rsid w:val="001C50BA"/>
    <w:rsid w:val="001D66B5"/>
    <w:rsid w:val="001E754D"/>
    <w:rsid w:val="001E7E9F"/>
    <w:rsid w:val="00201C55"/>
    <w:rsid w:val="00213964"/>
    <w:rsid w:val="00220DC6"/>
    <w:rsid w:val="0022245F"/>
    <w:rsid w:val="0022294C"/>
    <w:rsid w:val="00225A82"/>
    <w:rsid w:val="00247354"/>
    <w:rsid w:val="00250131"/>
    <w:rsid w:val="00261F2F"/>
    <w:rsid w:val="00262B75"/>
    <w:rsid w:val="002810AA"/>
    <w:rsid w:val="002B7C09"/>
    <w:rsid w:val="002E1E67"/>
    <w:rsid w:val="002E608B"/>
    <w:rsid w:val="00302E15"/>
    <w:rsid w:val="0032183D"/>
    <w:rsid w:val="0032329D"/>
    <w:rsid w:val="00332C71"/>
    <w:rsid w:val="00333EA5"/>
    <w:rsid w:val="00340CED"/>
    <w:rsid w:val="00343485"/>
    <w:rsid w:val="00350839"/>
    <w:rsid w:val="003766AB"/>
    <w:rsid w:val="00377BA7"/>
    <w:rsid w:val="003C24DB"/>
    <w:rsid w:val="003C4BD9"/>
    <w:rsid w:val="003D74DE"/>
    <w:rsid w:val="00404C10"/>
    <w:rsid w:val="004249EE"/>
    <w:rsid w:val="00425C1F"/>
    <w:rsid w:val="00437C39"/>
    <w:rsid w:val="004925F6"/>
    <w:rsid w:val="004957B3"/>
    <w:rsid w:val="004B12BE"/>
    <w:rsid w:val="004B5A40"/>
    <w:rsid w:val="004D4759"/>
    <w:rsid w:val="004E0DF3"/>
    <w:rsid w:val="004F17C9"/>
    <w:rsid w:val="004F66E9"/>
    <w:rsid w:val="005345BF"/>
    <w:rsid w:val="00534DD6"/>
    <w:rsid w:val="005417D4"/>
    <w:rsid w:val="0054442E"/>
    <w:rsid w:val="00553F30"/>
    <w:rsid w:val="00563798"/>
    <w:rsid w:val="00566083"/>
    <w:rsid w:val="0056794C"/>
    <w:rsid w:val="005764CD"/>
    <w:rsid w:val="005779FD"/>
    <w:rsid w:val="0058379D"/>
    <w:rsid w:val="00592653"/>
    <w:rsid w:val="00593474"/>
    <w:rsid w:val="005A12D0"/>
    <w:rsid w:val="005A2254"/>
    <w:rsid w:val="005A5ABF"/>
    <w:rsid w:val="005A5E3B"/>
    <w:rsid w:val="005B7A28"/>
    <w:rsid w:val="005D2F48"/>
    <w:rsid w:val="005D4D5B"/>
    <w:rsid w:val="005E2098"/>
    <w:rsid w:val="005F226E"/>
    <w:rsid w:val="005F273F"/>
    <w:rsid w:val="005F3A17"/>
    <w:rsid w:val="00604BA5"/>
    <w:rsid w:val="00607D5B"/>
    <w:rsid w:val="00611B95"/>
    <w:rsid w:val="00614CEC"/>
    <w:rsid w:val="00627F97"/>
    <w:rsid w:val="0065079B"/>
    <w:rsid w:val="00656DB7"/>
    <w:rsid w:val="00662C67"/>
    <w:rsid w:val="006B60FE"/>
    <w:rsid w:val="006C40AE"/>
    <w:rsid w:val="006E6431"/>
    <w:rsid w:val="006F3315"/>
    <w:rsid w:val="007027A1"/>
    <w:rsid w:val="00705854"/>
    <w:rsid w:val="00722A72"/>
    <w:rsid w:val="0073210F"/>
    <w:rsid w:val="00733402"/>
    <w:rsid w:val="0073417E"/>
    <w:rsid w:val="00743F96"/>
    <w:rsid w:val="0076734C"/>
    <w:rsid w:val="00783118"/>
    <w:rsid w:val="007C3F63"/>
    <w:rsid w:val="007F185A"/>
    <w:rsid w:val="007F6051"/>
    <w:rsid w:val="007F6745"/>
    <w:rsid w:val="007F77F3"/>
    <w:rsid w:val="008123C5"/>
    <w:rsid w:val="00831695"/>
    <w:rsid w:val="008327EB"/>
    <w:rsid w:val="00835535"/>
    <w:rsid w:val="00863F65"/>
    <w:rsid w:val="00866FB0"/>
    <w:rsid w:val="00884C5F"/>
    <w:rsid w:val="00894E2C"/>
    <w:rsid w:val="008A3394"/>
    <w:rsid w:val="008A476A"/>
    <w:rsid w:val="008C4803"/>
    <w:rsid w:val="008D3FFC"/>
    <w:rsid w:val="008D6D96"/>
    <w:rsid w:val="009068E0"/>
    <w:rsid w:val="00907B15"/>
    <w:rsid w:val="00917C57"/>
    <w:rsid w:val="009214DF"/>
    <w:rsid w:val="00923604"/>
    <w:rsid w:val="009258BD"/>
    <w:rsid w:val="00933961"/>
    <w:rsid w:val="009546FE"/>
    <w:rsid w:val="0095473C"/>
    <w:rsid w:val="00954936"/>
    <w:rsid w:val="00963948"/>
    <w:rsid w:val="00981879"/>
    <w:rsid w:val="0098656D"/>
    <w:rsid w:val="00995079"/>
    <w:rsid w:val="00996B5B"/>
    <w:rsid w:val="009A33B6"/>
    <w:rsid w:val="009D4C5C"/>
    <w:rsid w:val="009F55B0"/>
    <w:rsid w:val="00A00443"/>
    <w:rsid w:val="00A106CE"/>
    <w:rsid w:val="00A2064E"/>
    <w:rsid w:val="00A22963"/>
    <w:rsid w:val="00A425B1"/>
    <w:rsid w:val="00A43A0A"/>
    <w:rsid w:val="00A52E6C"/>
    <w:rsid w:val="00A52E72"/>
    <w:rsid w:val="00A92F9F"/>
    <w:rsid w:val="00AD5430"/>
    <w:rsid w:val="00AE1DCD"/>
    <w:rsid w:val="00AE6C31"/>
    <w:rsid w:val="00B22F6F"/>
    <w:rsid w:val="00B4167E"/>
    <w:rsid w:val="00B72218"/>
    <w:rsid w:val="00B90BA4"/>
    <w:rsid w:val="00B962E0"/>
    <w:rsid w:val="00BA0A35"/>
    <w:rsid w:val="00BA10B1"/>
    <w:rsid w:val="00BA13B7"/>
    <w:rsid w:val="00BA65B8"/>
    <w:rsid w:val="00BA76B5"/>
    <w:rsid w:val="00BC5C63"/>
    <w:rsid w:val="00BE7930"/>
    <w:rsid w:val="00BF1766"/>
    <w:rsid w:val="00C00DA2"/>
    <w:rsid w:val="00C10C79"/>
    <w:rsid w:val="00C20C51"/>
    <w:rsid w:val="00C409B9"/>
    <w:rsid w:val="00C634EC"/>
    <w:rsid w:val="00C66545"/>
    <w:rsid w:val="00C8191C"/>
    <w:rsid w:val="00C927D9"/>
    <w:rsid w:val="00CA74C5"/>
    <w:rsid w:val="00CB3DFC"/>
    <w:rsid w:val="00CB6D38"/>
    <w:rsid w:val="00CE6337"/>
    <w:rsid w:val="00CF640C"/>
    <w:rsid w:val="00D04E2D"/>
    <w:rsid w:val="00D07518"/>
    <w:rsid w:val="00D152B1"/>
    <w:rsid w:val="00D23DCB"/>
    <w:rsid w:val="00D3320C"/>
    <w:rsid w:val="00D4562E"/>
    <w:rsid w:val="00D84293"/>
    <w:rsid w:val="00D9228E"/>
    <w:rsid w:val="00DA4BA7"/>
    <w:rsid w:val="00DB316E"/>
    <w:rsid w:val="00DC1EA8"/>
    <w:rsid w:val="00DD54BF"/>
    <w:rsid w:val="00DF643F"/>
    <w:rsid w:val="00E00B28"/>
    <w:rsid w:val="00E014DB"/>
    <w:rsid w:val="00E04EC2"/>
    <w:rsid w:val="00E14FE5"/>
    <w:rsid w:val="00E24ACA"/>
    <w:rsid w:val="00E26770"/>
    <w:rsid w:val="00E30B1D"/>
    <w:rsid w:val="00E526C7"/>
    <w:rsid w:val="00E73F9C"/>
    <w:rsid w:val="00E75E83"/>
    <w:rsid w:val="00EA63EF"/>
    <w:rsid w:val="00EA7E72"/>
    <w:rsid w:val="00EB0442"/>
    <w:rsid w:val="00EC5F03"/>
    <w:rsid w:val="00EF3B51"/>
    <w:rsid w:val="00F06D23"/>
    <w:rsid w:val="00F36E98"/>
    <w:rsid w:val="00F52C6D"/>
    <w:rsid w:val="00F55451"/>
    <w:rsid w:val="00F73710"/>
    <w:rsid w:val="00F872E7"/>
    <w:rsid w:val="00FA4373"/>
    <w:rsid w:val="00FB09C6"/>
    <w:rsid w:val="00FB2BBD"/>
    <w:rsid w:val="00FD7A36"/>
    <w:rsid w:val="00FD7C5F"/>
    <w:rsid w:val="00FE193C"/>
    <w:rsid w:val="00FE7DCA"/>
    <w:rsid w:val="00FF0452"/>
    <w:rsid w:val="01744427"/>
    <w:rsid w:val="02217FDE"/>
    <w:rsid w:val="026D3223"/>
    <w:rsid w:val="0384103D"/>
    <w:rsid w:val="03D77F29"/>
    <w:rsid w:val="03DE6BE9"/>
    <w:rsid w:val="04DB046B"/>
    <w:rsid w:val="04EA2E17"/>
    <w:rsid w:val="05427E3C"/>
    <w:rsid w:val="055B7150"/>
    <w:rsid w:val="06783F44"/>
    <w:rsid w:val="06AF44B1"/>
    <w:rsid w:val="06E635A4"/>
    <w:rsid w:val="076E5121"/>
    <w:rsid w:val="08874912"/>
    <w:rsid w:val="088E41B0"/>
    <w:rsid w:val="091045FC"/>
    <w:rsid w:val="0AA96547"/>
    <w:rsid w:val="0BDC0EC1"/>
    <w:rsid w:val="0C1E3C74"/>
    <w:rsid w:val="0C8317C7"/>
    <w:rsid w:val="0CAE2936"/>
    <w:rsid w:val="0CAF2BC9"/>
    <w:rsid w:val="0E73166A"/>
    <w:rsid w:val="0E9115AF"/>
    <w:rsid w:val="0FB3423F"/>
    <w:rsid w:val="11297E47"/>
    <w:rsid w:val="113C2BE8"/>
    <w:rsid w:val="115F642C"/>
    <w:rsid w:val="117479FE"/>
    <w:rsid w:val="127021AD"/>
    <w:rsid w:val="128679E9"/>
    <w:rsid w:val="12F4214D"/>
    <w:rsid w:val="130313F5"/>
    <w:rsid w:val="137E014C"/>
    <w:rsid w:val="13E12505"/>
    <w:rsid w:val="15B5365E"/>
    <w:rsid w:val="166B7621"/>
    <w:rsid w:val="17667206"/>
    <w:rsid w:val="17793BF4"/>
    <w:rsid w:val="17972108"/>
    <w:rsid w:val="17D138D5"/>
    <w:rsid w:val="183E0B9A"/>
    <w:rsid w:val="18AB3015"/>
    <w:rsid w:val="18D72194"/>
    <w:rsid w:val="193A77A2"/>
    <w:rsid w:val="19B90129"/>
    <w:rsid w:val="1A0F6C1A"/>
    <w:rsid w:val="1A5B4B7B"/>
    <w:rsid w:val="1A701E24"/>
    <w:rsid w:val="1A772623"/>
    <w:rsid w:val="1AC96E6F"/>
    <w:rsid w:val="1B5142BA"/>
    <w:rsid w:val="1BBD01E0"/>
    <w:rsid w:val="1BD16179"/>
    <w:rsid w:val="1BDE0896"/>
    <w:rsid w:val="1C737230"/>
    <w:rsid w:val="1CCC6ED6"/>
    <w:rsid w:val="1DCE37F7"/>
    <w:rsid w:val="1DF77D24"/>
    <w:rsid w:val="1DFB480F"/>
    <w:rsid w:val="1E7668A1"/>
    <w:rsid w:val="1F5937C6"/>
    <w:rsid w:val="1F763304"/>
    <w:rsid w:val="1FB63D61"/>
    <w:rsid w:val="200A1C59"/>
    <w:rsid w:val="200D7A9A"/>
    <w:rsid w:val="20684BD2"/>
    <w:rsid w:val="20A3731B"/>
    <w:rsid w:val="20B438CA"/>
    <w:rsid w:val="20F8273E"/>
    <w:rsid w:val="21A1039B"/>
    <w:rsid w:val="22431452"/>
    <w:rsid w:val="22D66DAD"/>
    <w:rsid w:val="22E05E04"/>
    <w:rsid w:val="23C76EB7"/>
    <w:rsid w:val="2489323B"/>
    <w:rsid w:val="248C1C3E"/>
    <w:rsid w:val="24AF12C8"/>
    <w:rsid w:val="25311A36"/>
    <w:rsid w:val="2682343E"/>
    <w:rsid w:val="269E7534"/>
    <w:rsid w:val="26F471BF"/>
    <w:rsid w:val="271F3611"/>
    <w:rsid w:val="279D2096"/>
    <w:rsid w:val="28212236"/>
    <w:rsid w:val="282F4A97"/>
    <w:rsid w:val="2832107C"/>
    <w:rsid w:val="296F240F"/>
    <w:rsid w:val="29785E86"/>
    <w:rsid w:val="2A947331"/>
    <w:rsid w:val="2BD001FB"/>
    <w:rsid w:val="2BFA377E"/>
    <w:rsid w:val="2CDB4F92"/>
    <w:rsid w:val="2D144882"/>
    <w:rsid w:val="2D361D72"/>
    <w:rsid w:val="2DC83F3D"/>
    <w:rsid w:val="2E6F2C6C"/>
    <w:rsid w:val="2E905A1F"/>
    <w:rsid w:val="2F637BE2"/>
    <w:rsid w:val="2FC70511"/>
    <w:rsid w:val="2FE26615"/>
    <w:rsid w:val="2FFA4620"/>
    <w:rsid w:val="301C1975"/>
    <w:rsid w:val="31F536A1"/>
    <w:rsid w:val="31F778EC"/>
    <w:rsid w:val="324C273D"/>
    <w:rsid w:val="325A3386"/>
    <w:rsid w:val="32933D30"/>
    <w:rsid w:val="32F426D4"/>
    <w:rsid w:val="3356535C"/>
    <w:rsid w:val="34126D30"/>
    <w:rsid w:val="342C360F"/>
    <w:rsid w:val="34687999"/>
    <w:rsid w:val="34745500"/>
    <w:rsid w:val="35A86ABD"/>
    <w:rsid w:val="363C77FB"/>
    <w:rsid w:val="36F53E83"/>
    <w:rsid w:val="372238D5"/>
    <w:rsid w:val="374C2F72"/>
    <w:rsid w:val="37AF1729"/>
    <w:rsid w:val="37DD3D3A"/>
    <w:rsid w:val="380144AF"/>
    <w:rsid w:val="3878080A"/>
    <w:rsid w:val="38847AEC"/>
    <w:rsid w:val="38CF427D"/>
    <w:rsid w:val="39113C01"/>
    <w:rsid w:val="3A35391F"/>
    <w:rsid w:val="3B1654FE"/>
    <w:rsid w:val="3B351FFD"/>
    <w:rsid w:val="3B90207E"/>
    <w:rsid w:val="3C0473EF"/>
    <w:rsid w:val="3C5207B8"/>
    <w:rsid w:val="3C6E1D45"/>
    <w:rsid w:val="3E2B6A45"/>
    <w:rsid w:val="3F2E1731"/>
    <w:rsid w:val="3F88796F"/>
    <w:rsid w:val="40827192"/>
    <w:rsid w:val="40B61276"/>
    <w:rsid w:val="42686ABC"/>
    <w:rsid w:val="4331110E"/>
    <w:rsid w:val="43452A95"/>
    <w:rsid w:val="43486471"/>
    <w:rsid w:val="43B9736F"/>
    <w:rsid w:val="448259B3"/>
    <w:rsid w:val="45521829"/>
    <w:rsid w:val="45651270"/>
    <w:rsid w:val="47C70278"/>
    <w:rsid w:val="48837D83"/>
    <w:rsid w:val="48A71E8C"/>
    <w:rsid w:val="48BF0F83"/>
    <w:rsid w:val="48DE4D6F"/>
    <w:rsid w:val="49320CA4"/>
    <w:rsid w:val="49E1723F"/>
    <w:rsid w:val="4AB6431F"/>
    <w:rsid w:val="4ADA6058"/>
    <w:rsid w:val="4B434686"/>
    <w:rsid w:val="4BCF3BD3"/>
    <w:rsid w:val="4C454224"/>
    <w:rsid w:val="4D1B4FDA"/>
    <w:rsid w:val="4DEB5F4F"/>
    <w:rsid w:val="4E1C0C26"/>
    <w:rsid w:val="4E4F3715"/>
    <w:rsid w:val="4E9B26C7"/>
    <w:rsid w:val="4F0A4F22"/>
    <w:rsid w:val="4F381A8F"/>
    <w:rsid w:val="4F716D4F"/>
    <w:rsid w:val="4F8A37FF"/>
    <w:rsid w:val="501A0E34"/>
    <w:rsid w:val="501E6ED7"/>
    <w:rsid w:val="50377D85"/>
    <w:rsid w:val="516C74E6"/>
    <w:rsid w:val="528D291F"/>
    <w:rsid w:val="52F8560D"/>
    <w:rsid w:val="53B74A13"/>
    <w:rsid w:val="53BA3539"/>
    <w:rsid w:val="543E18F6"/>
    <w:rsid w:val="548168AC"/>
    <w:rsid w:val="54A24918"/>
    <w:rsid w:val="54D30E92"/>
    <w:rsid w:val="54FE1085"/>
    <w:rsid w:val="554023AF"/>
    <w:rsid w:val="55BF25B3"/>
    <w:rsid w:val="565D002E"/>
    <w:rsid w:val="56676BF9"/>
    <w:rsid w:val="573174F0"/>
    <w:rsid w:val="585D0514"/>
    <w:rsid w:val="58D97E3F"/>
    <w:rsid w:val="59617EEA"/>
    <w:rsid w:val="59AD1A07"/>
    <w:rsid w:val="5A452976"/>
    <w:rsid w:val="5A70032F"/>
    <w:rsid w:val="5BB64C5B"/>
    <w:rsid w:val="5BBB3658"/>
    <w:rsid w:val="5BE32D83"/>
    <w:rsid w:val="5D982C1F"/>
    <w:rsid w:val="5DA80F61"/>
    <w:rsid w:val="5E062D59"/>
    <w:rsid w:val="5EBA426F"/>
    <w:rsid w:val="5EE329F1"/>
    <w:rsid w:val="5F045CF8"/>
    <w:rsid w:val="5F3538F6"/>
    <w:rsid w:val="5F4E2C09"/>
    <w:rsid w:val="61303458"/>
    <w:rsid w:val="61B34FA6"/>
    <w:rsid w:val="620B1C1E"/>
    <w:rsid w:val="62CE02E9"/>
    <w:rsid w:val="630C0E11"/>
    <w:rsid w:val="642C6E27"/>
    <w:rsid w:val="64E51A17"/>
    <w:rsid w:val="654E6661"/>
    <w:rsid w:val="65521D19"/>
    <w:rsid w:val="65E25CF5"/>
    <w:rsid w:val="66242632"/>
    <w:rsid w:val="67987202"/>
    <w:rsid w:val="679F3F68"/>
    <w:rsid w:val="68662D72"/>
    <w:rsid w:val="69224EEB"/>
    <w:rsid w:val="6A5D612B"/>
    <w:rsid w:val="6A7C18A5"/>
    <w:rsid w:val="6AB014E4"/>
    <w:rsid w:val="6B3D5DD5"/>
    <w:rsid w:val="6BE46C81"/>
    <w:rsid w:val="6C1C38F6"/>
    <w:rsid w:val="6C73256C"/>
    <w:rsid w:val="6CEA5F13"/>
    <w:rsid w:val="6D8131D3"/>
    <w:rsid w:val="6D91263F"/>
    <w:rsid w:val="6EC31B41"/>
    <w:rsid w:val="6ED24445"/>
    <w:rsid w:val="6F4E103F"/>
    <w:rsid w:val="6FF3138F"/>
    <w:rsid w:val="714E5FA0"/>
    <w:rsid w:val="72D354A8"/>
    <w:rsid w:val="73C3551C"/>
    <w:rsid w:val="741713C4"/>
    <w:rsid w:val="74AD0435"/>
    <w:rsid w:val="75100C5C"/>
    <w:rsid w:val="75335270"/>
    <w:rsid w:val="760B5680"/>
    <w:rsid w:val="764A31FD"/>
    <w:rsid w:val="766F0A02"/>
    <w:rsid w:val="76BE1FCB"/>
    <w:rsid w:val="76EA2315"/>
    <w:rsid w:val="76F920BB"/>
    <w:rsid w:val="77053AA9"/>
    <w:rsid w:val="77CB5057"/>
    <w:rsid w:val="77FA3F62"/>
    <w:rsid w:val="780B1CC3"/>
    <w:rsid w:val="7847698C"/>
    <w:rsid w:val="78536095"/>
    <w:rsid w:val="78E57B3D"/>
    <w:rsid w:val="790C1713"/>
    <w:rsid w:val="7A0E0CCB"/>
    <w:rsid w:val="7B2A2B47"/>
    <w:rsid w:val="7CE8458D"/>
    <w:rsid w:val="7D4475E7"/>
    <w:rsid w:val="7D6E0EB9"/>
    <w:rsid w:val="7D890469"/>
    <w:rsid w:val="7D9745F4"/>
    <w:rsid w:val="7DA30836"/>
    <w:rsid w:val="7E423D54"/>
    <w:rsid w:val="7F0F5A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link w:val="28"/>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3"/>
    <w:unhideWhenUsed/>
    <w:qFormat/>
    <w:uiPriority w:val="9"/>
    <w:pPr>
      <w:keepNext/>
      <w:keepLines/>
      <w:spacing w:before="260" w:after="260" w:line="416" w:lineRule="auto"/>
      <w:outlineLvl w:val="2"/>
    </w:pPr>
    <w:rPr>
      <w:b/>
      <w:bCs/>
      <w:sz w:val="32"/>
      <w:szCs w:val="32"/>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30"/>
    <w:unhideWhenUsed/>
    <w:qFormat/>
    <w:uiPriority w:val="99"/>
    <w:pPr>
      <w:jc w:val="left"/>
    </w:pPr>
  </w:style>
  <w:style w:type="paragraph" w:styleId="6">
    <w:name w:val="toc 3"/>
    <w:basedOn w:val="1"/>
    <w:next w:val="1"/>
    <w:unhideWhenUsed/>
    <w:qFormat/>
    <w:uiPriority w:val="39"/>
    <w:pPr>
      <w:ind w:left="840" w:leftChars="400"/>
    </w:pPr>
  </w:style>
  <w:style w:type="paragraph" w:styleId="7">
    <w:name w:val="Date"/>
    <w:basedOn w:val="1"/>
    <w:next w:val="1"/>
    <w:link w:val="23"/>
    <w:semiHidden/>
    <w:unhideWhenUsed/>
    <w:qFormat/>
    <w:uiPriority w:val="99"/>
    <w:pPr>
      <w:ind w:left="100" w:leftChars="2500"/>
    </w:pPr>
  </w:style>
  <w:style w:type="paragraph" w:styleId="8">
    <w:name w:val="Balloon Text"/>
    <w:basedOn w:val="1"/>
    <w:link w:val="32"/>
    <w:semiHidden/>
    <w:unhideWhenUsed/>
    <w:qFormat/>
    <w:uiPriority w:val="99"/>
    <w:rPr>
      <w:sz w:val="18"/>
      <w:szCs w:val="18"/>
    </w:rPr>
  </w:style>
  <w:style w:type="paragraph" w:styleId="9">
    <w:name w:val="footer"/>
    <w:basedOn w:val="1"/>
    <w:link w:val="22"/>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0">
    <w:name w:val="header"/>
    <w:basedOn w:val="1"/>
    <w:link w:val="21"/>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1">
    <w:name w:val="toc 1"/>
    <w:basedOn w:val="1"/>
    <w:next w:val="1"/>
    <w:unhideWhenUsed/>
    <w:qFormat/>
    <w:uiPriority w:val="39"/>
  </w:style>
  <w:style w:type="paragraph" w:styleId="12">
    <w:name w:val="footnote text"/>
    <w:basedOn w:val="1"/>
    <w:link w:val="25"/>
    <w:semiHidden/>
    <w:unhideWhenUsed/>
    <w:qFormat/>
    <w:uiPriority w:val="99"/>
    <w:pPr>
      <w:snapToGrid w:val="0"/>
      <w:jc w:val="left"/>
    </w:pPr>
    <w:rPr>
      <w:sz w:val="18"/>
      <w:szCs w:val="18"/>
    </w:rPr>
  </w:style>
  <w:style w:type="paragraph" w:styleId="13">
    <w:name w:val="toc 2"/>
    <w:basedOn w:val="1"/>
    <w:next w:val="1"/>
    <w:unhideWhenUsed/>
    <w:qFormat/>
    <w:uiPriority w:val="39"/>
    <w:pPr>
      <w:ind w:left="420" w:leftChars="200"/>
    </w:pPr>
  </w:style>
  <w:style w:type="paragraph" w:styleId="14">
    <w:name w:val="annotation subject"/>
    <w:basedOn w:val="5"/>
    <w:next w:val="5"/>
    <w:link w:val="31"/>
    <w:semiHidden/>
    <w:unhideWhenUsed/>
    <w:qFormat/>
    <w:uiPriority w:val="99"/>
    <w:rPr>
      <w:b/>
      <w:bCs/>
    </w:rPr>
  </w:style>
  <w:style w:type="table" w:styleId="16">
    <w:name w:val="Table Grid"/>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8">
    <w:name w:val="Hyperlink"/>
    <w:basedOn w:val="17"/>
    <w:unhideWhenUsed/>
    <w:qFormat/>
    <w:uiPriority w:val="99"/>
    <w:rPr>
      <w:color w:val="0563C1" w:themeColor="hyperlink"/>
      <w:u w:val="single"/>
      <w14:textFill>
        <w14:solidFill>
          <w14:schemeClr w14:val="hlink"/>
        </w14:solidFill>
      </w14:textFill>
    </w:rPr>
  </w:style>
  <w:style w:type="character" w:styleId="19">
    <w:name w:val="annotation reference"/>
    <w:basedOn w:val="17"/>
    <w:semiHidden/>
    <w:unhideWhenUsed/>
    <w:qFormat/>
    <w:uiPriority w:val="99"/>
    <w:rPr>
      <w:sz w:val="21"/>
      <w:szCs w:val="21"/>
    </w:rPr>
  </w:style>
  <w:style w:type="character" w:styleId="20">
    <w:name w:val="footnote reference"/>
    <w:basedOn w:val="17"/>
    <w:semiHidden/>
    <w:unhideWhenUsed/>
    <w:qFormat/>
    <w:uiPriority w:val="99"/>
    <w:rPr>
      <w:vertAlign w:val="superscript"/>
    </w:rPr>
  </w:style>
  <w:style w:type="character" w:customStyle="1" w:styleId="21">
    <w:name w:val="页眉 Char"/>
    <w:basedOn w:val="17"/>
    <w:link w:val="10"/>
    <w:qFormat/>
    <w:uiPriority w:val="99"/>
    <w:rPr>
      <w:sz w:val="18"/>
      <w:szCs w:val="18"/>
    </w:rPr>
  </w:style>
  <w:style w:type="character" w:customStyle="1" w:styleId="22">
    <w:name w:val="页脚 Char"/>
    <w:basedOn w:val="17"/>
    <w:link w:val="9"/>
    <w:qFormat/>
    <w:uiPriority w:val="99"/>
    <w:rPr>
      <w:sz w:val="18"/>
      <w:szCs w:val="18"/>
    </w:rPr>
  </w:style>
  <w:style w:type="character" w:customStyle="1" w:styleId="23">
    <w:name w:val="日期 Char"/>
    <w:basedOn w:val="17"/>
    <w:link w:val="7"/>
    <w:semiHidden/>
    <w:qFormat/>
    <w:uiPriority w:val="99"/>
    <w:rPr>
      <w:rFonts w:ascii="Calibri" w:hAnsi="Calibri" w:eastAsia="仿宋_GB2312" w:cs="黑体"/>
      <w:sz w:val="28"/>
    </w:rPr>
  </w:style>
  <w:style w:type="character" w:customStyle="1" w:styleId="24">
    <w:name w:val="标题 2 Char"/>
    <w:basedOn w:val="17"/>
    <w:link w:val="3"/>
    <w:qFormat/>
    <w:uiPriority w:val="9"/>
    <w:rPr>
      <w:rFonts w:asciiTheme="majorHAnsi" w:hAnsiTheme="majorHAnsi" w:eastAsiaTheme="majorEastAsia" w:cstheme="majorBidi"/>
      <w:b/>
      <w:bCs/>
      <w:sz w:val="32"/>
      <w:szCs w:val="32"/>
    </w:rPr>
  </w:style>
  <w:style w:type="character" w:customStyle="1" w:styleId="25">
    <w:name w:val="脚注文本 Char"/>
    <w:basedOn w:val="17"/>
    <w:link w:val="12"/>
    <w:semiHidden/>
    <w:qFormat/>
    <w:uiPriority w:val="99"/>
    <w:rPr>
      <w:rFonts w:ascii="Calibri" w:hAnsi="Calibri" w:eastAsia="仿宋_GB2312" w:cs="黑体"/>
      <w:sz w:val="18"/>
      <w:szCs w:val="18"/>
    </w:rPr>
  </w:style>
  <w:style w:type="paragraph" w:styleId="26">
    <w:name w:val="List Paragraph"/>
    <w:basedOn w:val="1"/>
    <w:qFormat/>
    <w:uiPriority w:val="34"/>
    <w:pPr>
      <w:ind w:firstLine="420"/>
    </w:pPr>
  </w:style>
  <w:style w:type="table" w:customStyle="1" w:styleId="27">
    <w:name w:val="网格型1"/>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8">
    <w:name w:val="标题 1 Char"/>
    <w:basedOn w:val="17"/>
    <w:link w:val="2"/>
    <w:qFormat/>
    <w:uiPriority w:val="9"/>
    <w:rPr>
      <w:rFonts w:ascii="Calibri" w:hAnsi="Calibri" w:eastAsia="仿宋_GB2312" w:cs="黑体"/>
      <w:b/>
      <w:bCs/>
      <w:kern w:val="44"/>
      <w:sz w:val="44"/>
      <w:szCs w:val="44"/>
    </w:rPr>
  </w:style>
  <w:style w:type="paragraph" w:customStyle="1" w:styleId="29">
    <w:name w:val="TOC Heading"/>
    <w:basedOn w:val="2"/>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0">
    <w:name w:val="批注文字 Char"/>
    <w:basedOn w:val="17"/>
    <w:link w:val="5"/>
    <w:qFormat/>
    <w:uiPriority w:val="99"/>
    <w:rPr>
      <w:rFonts w:ascii="Calibri" w:hAnsi="Calibri" w:eastAsia="仿宋_GB2312" w:cs="黑体"/>
      <w:sz w:val="28"/>
    </w:rPr>
  </w:style>
  <w:style w:type="character" w:customStyle="1" w:styleId="31">
    <w:name w:val="批注主题 Char"/>
    <w:basedOn w:val="30"/>
    <w:link w:val="14"/>
    <w:semiHidden/>
    <w:qFormat/>
    <w:uiPriority w:val="99"/>
    <w:rPr>
      <w:rFonts w:ascii="Calibri" w:hAnsi="Calibri" w:eastAsia="仿宋_GB2312" w:cs="黑体"/>
      <w:b/>
      <w:bCs/>
      <w:sz w:val="28"/>
    </w:rPr>
  </w:style>
  <w:style w:type="character" w:customStyle="1" w:styleId="32">
    <w:name w:val="批注框文本 Char"/>
    <w:basedOn w:val="17"/>
    <w:link w:val="8"/>
    <w:semiHidden/>
    <w:qFormat/>
    <w:uiPriority w:val="99"/>
    <w:rPr>
      <w:rFonts w:ascii="Calibri" w:hAnsi="Calibri" w:eastAsia="仿宋_GB2312" w:cs="黑体"/>
      <w:sz w:val="18"/>
      <w:szCs w:val="18"/>
    </w:rPr>
  </w:style>
  <w:style w:type="character" w:customStyle="1" w:styleId="33">
    <w:name w:val="标题 3 Char"/>
    <w:basedOn w:val="17"/>
    <w:link w:val="4"/>
    <w:qFormat/>
    <w:uiPriority w:val="9"/>
    <w:rPr>
      <w:rFonts w:ascii="Calibri" w:hAnsi="Calibri" w:eastAsia="仿宋_GB2312" w:cs="黑体"/>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microsoft.com/office/2011/relationships/people" Target="people.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5.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A4E86A-DDD8-4986-A4CA-450E8FD5B409}">
  <ds:schemaRefs/>
</ds:datastoreItem>
</file>

<file path=docProps/app.xml><?xml version="1.0" encoding="utf-8"?>
<Properties xmlns="http://schemas.openxmlformats.org/officeDocument/2006/extended-properties" xmlns:vt="http://schemas.openxmlformats.org/officeDocument/2006/docPropsVTypes">
  <Template>Normal</Template>
  <Pages>24</Pages>
  <Words>9936</Words>
  <Characters>10370</Characters>
  <Lines>79</Lines>
  <Paragraphs>22</Paragraphs>
  <TotalTime>27</TotalTime>
  <ScaleCrop>false</ScaleCrop>
  <LinksUpToDate>false</LinksUpToDate>
  <CharactersWithSpaces>10500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2022-04-13T15:23:00Z</dcterms:created>
  <dc:creator>张 宇</dc:creator>
  <cp:lastModifiedBy>［弧。］</cp:lastModifiedBy>
  <cp:lastPrinted>2023-04-11T02:57:00Z</cp:lastPrinted>
  <dcterms:modified xsi:type="dcterms:W3CDTF">2023-05-24T05:09:58Z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7A589CE26F1B4463BFA508D36EC11DB8_13</vt:lpwstr>
  </property>
</Properties>
</file>